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439C7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1EA33" wp14:editId="12725BCE">
                <wp:simplePos x="0" y="0"/>
                <wp:positionH relativeFrom="margin">
                  <wp:posOffset>273912</wp:posOffset>
                </wp:positionH>
                <wp:positionV relativeFrom="paragraph">
                  <wp:posOffset>14605</wp:posOffset>
                </wp:positionV>
                <wp:extent cx="5217160" cy="1323833"/>
                <wp:effectExtent l="0" t="0" r="254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4D03E" w14:textId="2474DECF" w:rsidR="007C27B9" w:rsidRPr="00525592" w:rsidRDefault="007C27B9" w:rsidP="007C27B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0.g FORMULÁŘE PRO TECHNICKÉ ÚDAJE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1EA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5pt;margin-top:1.15pt;width:410.8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" stroked="f">
                <v:textbox>
                  <w:txbxContent>
                    <w:p w14:paraId="2FE4D03E" w14:textId="2474DECF" w:rsidR="007C27B9" w:rsidRPr="00525592" w:rsidRDefault="007C27B9" w:rsidP="007C27B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0.g FORMULÁŘE PRO TECHNICKÉ ÚDAJE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933A6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</w:p>
    <w:p w14:paraId="650F5586" w14:textId="77777777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</w:p>
    <w:p w14:paraId="1850E28E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</w:p>
    <w:p w14:paraId="6D94BD87" w14:textId="5944997F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38A6EE" wp14:editId="4068E209">
                <wp:simplePos x="0" y="0"/>
                <wp:positionH relativeFrom="margin">
                  <wp:posOffset>-120650</wp:posOffset>
                </wp:positionH>
                <wp:positionV relativeFrom="margin">
                  <wp:posOffset>1472471</wp:posOffset>
                </wp:positionV>
                <wp:extent cx="5810250" cy="1746885"/>
                <wp:effectExtent l="0" t="1905" r="1270" b="3810"/>
                <wp:wrapSquare wrapText="bothSides"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5B40F" w14:textId="77777777" w:rsidR="007C27B9" w:rsidRPr="00525592" w:rsidRDefault="007C27B9" w:rsidP="007C27B9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73A9A5F9" w14:textId="246C49C8" w:rsidR="007C27B9" w:rsidRPr="007B5FA7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„</w:t>
                            </w:r>
                            <w:r w:rsidR="004D6EB1" w:rsidRPr="007257F2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Modernizace ZEVO společnosti SAKO</w:t>
                            </w: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  <w:p w14:paraId="4E512B7B" w14:textId="77777777" w:rsidR="007C27B9" w:rsidRPr="007B5FA7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nadlimitní sektorová veřejná zakázka na stavební práce zadávaná v jednacím řízení                               s uveřejněním podle ust. § 60 ZZVZ</w:t>
                            </w:r>
                          </w:p>
                          <w:p w14:paraId="1AFDE86D" w14:textId="77777777" w:rsidR="007C27B9" w:rsidRDefault="007C27B9" w:rsidP="007C27B9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19CA4FCD" w14:textId="77777777" w:rsidR="007C27B9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8A6EE" id="Text Box 3" o:spid="_x0000_s1027" type="#_x0000_t202" style="position:absolute;left:0;text-align:left;margin-left:-9.5pt;margin-top:115.95pt;width:457.5pt;height:137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6OLXROAAAAALAQAADwAAAGRycy9k&#10;b3ducmV2LnhtbEyPwU7DMBBE70j8g7VIXFBrp4i0CXEqhITECUSgdyfeJlHtdRK7Tfh7zAmOszOa&#10;fVPsF2vYBSffO5KQrAUwpMbpnloJX58vqx0wHxRpZRyhhG/0sC+vrwqVazfTB16q0LJYQj5XEroQ&#10;hpxz33RolV+7ASl6RzdZFaKcWq4nNcdya/hGiJRb1VP80KkBnztsTtXZSjDj6/DujTpWp7e71C3z&#10;WPeHUcrbm+XpEVjAJfyF4Rc/okMZmWp3Ju2ZkbBKsrglSNjcJxmwmNhlabzUEh7EVgAvC/5/Q/kD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6OLXROAAAAALAQAADwAAAAAAAAAAAAAA&#10;AABRBAAAZHJzL2Rvd25yZXYueG1sUEsFBgAAAAAEAAQA8wAAAF4FAAAAAA==&#10;" stroked="f" strokeweight="3pt">
                <v:textbox>
                  <w:txbxContent>
                    <w:p w14:paraId="7815B40F" w14:textId="77777777" w:rsidR="007C27B9" w:rsidRPr="00525592" w:rsidRDefault="007C27B9" w:rsidP="007C27B9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73A9A5F9" w14:textId="246C49C8" w:rsidR="007C27B9" w:rsidRPr="007B5FA7" w:rsidRDefault="007C27B9" w:rsidP="007C27B9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„</w:t>
                      </w:r>
                      <w:r w:rsidR="004D6EB1" w:rsidRPr="007257F2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  <w:t>Modernizace ZEVO společnosti SAKO</w:t>
                      </w: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</w:p>
                    <w:p w14:paraId="4E512B7B" w14:textId="77777777" w:rsidR="007C27B9" w:rsidRPr="007B5FA7" w:rsidRDefault="007C27B9" w:rsidP="007C27B9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7B5FA7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nadlimitní sektorová veřejná zakázka na stavební práce zadávaná v jednacím řízení                               s uveřejněním podle ust. § 60 ZZVZ</w:t>
                      </w:r>
                    </w:p>
                    <w:p w14:paraId="1AFDE86D" w14:textId="77777777" w:rsidR="007C27B9" w:rsidRDefault="007C27B9" w:rsidP="007C27B9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19CA4FCD" w14:textId="77777777" w:rsidR="007C27B9" w:rsidRDefault="007C27B9" w:rsidP="007C27B9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E37C4C6" w14:textId="77777777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</w:p>
    <w:p w14:paraId="28F3C724" w14:textId="457BF003" w:rsidR="007C27B9" w:rsidRDefault="003D5C58" w:rsidP="007C27B9">
      <w:pPr>
        <w:keepNext/>
        <w:spacing w:line="312" w:lineRule="auto"/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7DF58BE5" wp14:editId="487011B0">
            <wp:extent cx="5662800" cy="3628800"/>
            <wp:effectExtent l="0" t="0" r="0" b="0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70623" w14:textId="77777777" w:rsidR="006B19C1" w:rsidRDefault="006B19C1" w:rsidP="007C27B9">
      <w:pPr>
        <w:keepNext/>
        <w:spacing w:line="312" w:lineRule="auto"/>
        <w:jc w:val="center"/>
        <w:rPr>
          <w:rFonts w:ascii="Segoe UI" w:hAnsi="Segoe UI" w:cs="Segoe UI"/>
        </w:rPr>
      </w:pPr>
    </w:p>
    <w:p w14:paraId="749C78CF" w14:textId="77777777" w:rsidR="007C27B9" w:rsidRDefault="007C27B9" w:rsidP="007C27B9">
      <w:pPr>
        <w:keepNext/>
        <w:spacing w:line="312" w:lineRule="auto"/>
        <w:jc w:val="center"/>
        <w:rPr>
          <w:rFonts w:ascii="Segoe UI" w:hAnsi="Segoe UI" w:cs="Segoe UI"/>
        </w:rPr>
      </w:pPr>
    </w:p>
    <w:p w14:paraId="4DB76B35" w14:textId="77FB0930" w:rsidR="007C27B9" w:rsidRPr="007C27B9" w:rsidRDefault="007C27B9" w:rsidP="007C27B9">
      <w:pPr>
        <w:keepNext/>
        <w:spacing w:line="312" w:lineRule="auto"/>
        <w:ind w:hanging="567"/>
        <w:rPr>
          <w:rFonts w:ascii="Segoe UI" w:hAnsi="Segoe UI" w:cs="Segoe UI"/>
        </w:rPr>
      </w:pPr>
      <w:r w:rsidRPr="009B0B7F">
        <w:rPr>
          <w:rFonts w:ascii="Segoe UI" w:hAnsi="Segoe UI" w:cs="Segoe UI"/>
          <w:b/>
        </w:rPr>
        <w:t>SAKO Brno, a.s.</w:t>
      </w:r>
    </w:p>
    <w:p w14:paraId="10989D6F" w14:textId="77777777" w:rsidR="007C27B9" w:rsidRPr="00CA6A15" w:rsidRDefault="007C27B9" w:rsidP="007C27B9">
      <w:pPr>
        <w:pStyle w:val="Obsah1"/>
        <w:rPr>
          <w:b w:val="0"/>
          <w:bCs/>
          <w:caps/>
        </w:rPr>
      </w:pPr>
      <w:r w:rsidRPr="00CA6A15">
        <w:rPr>
          <w:b w:val="0"/>
          <w:bCs/>
        </w:rPr>
        <w:t>sídlo</w:t>
      </w:r>
      <w:r w:rsidRPr="00CA6A15">
        <w:rPr>
          <w:b w:val="0"/>
          <w:bCs/>
          <w:caps/>
        </w:rPr>
        <w:t xml:space="preserve">: </w:t>
      </w:r>
      <w:r w:rsidRPr="00CA6A15">
        <w:rPr>
          <w:b w:val="0"/>
          <w:bCs/>
        </w:rPr>
        <w:t>Jedovnická 4247/2, 628 00 Brno</w:t>
      </w:r>
    </w:p>
    <w:p w14:paraId="49DC623F" w14:textId="77777777" w:rsidR="007C27B9" w:rsidRPr="00CA6A15" w:rsidRDefault="007C27B9" w:rsidP="007C27B9">
      <w:pPr>
        <w:ind w:hanging="567"/>
        <w:rPr>
          <w:rFonts w:ascii="Segoe UI" w:hAnsi="Segoe UI" w:cs="Segoe UI"/>
          <w:bCs/>
        </w:rPr>
      </w:pPr>
      <w:r w:rsidRPr="00CA6A15">
        <w:rPr>
          <w:rFonts w:ascii="Segoe UI" w:hAnsi="Segoe UI" w:cs="Segoe UI"/>
          <w:bCs/>
        </w:rPr>
        <w:t>IČO: 60713470</w:t>
      </w:r>
    </w:p>
    <w:p w14:paraId="01B7AB3D" w14:textId="1AA277EC" w:rsidR="00025683" w:rsidRPr="00B75255" w:rsidRDefault="00025683" w:rsidP="00066591"/>
    <w:p w14:paraId="7E30F7E8" w14:textId="3C3CBF81" w:rsidR="00025683" w:rsidRPr="00B75255" w:rsidRDefault="00F50260" w:rsidP="00066591">
      <w:r w:rsidRPr="00B752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6542C9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1" w:name="LAN_Intendedfor"/>
                                  <w:r>
                                    <w:t>Určeno pro</w:t>
                                  </w:r>
                                  <w:bookmarkEnd w:id="1"/>
                                </w:p>
                                <w:p w14:paraId="62130F45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2" w:name="LAN_Text_12"/>
                                  <w:bookmarkEnd w:id="2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3" w:name="LAN_Documenttype_2"/>
                                  <w:r>
                                    <w:t>Typ dokumentu</w:t>
                                  </w:r>
                                  <w:bookmarkEnd w:id="3"/>
                                </w:p>
                                <w:p w14:paraId="0D0D039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3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5" w:name="LAN_Date_1"/>
                                  <w:r>
                                    <w:t>Datum</w:t>
                                  </w:r>
                                  <w:bookmarkEnd w:id="5"/>
                                </w:p>
                                <w:p w14:paraId="35787A7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6" w:name="LAN_MonthYear_1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7" w:name="LAN_Optional"/>
                                  <w:bookmarkStart w:id="8" w:name="LAN_RememberDelete_6"/>
                                  <w:bookmarkEnd w:id="7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9" w:name="LAN_Text_14"/>
                                  <w:bookmarkStart w:id="10" w:name="LAN_RememberDelete_7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1" w:name="LAN_Optional_1"/>
                                  <w:bookmarkStart w:id="12" w:name="LAN_RememberDelete_8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3" w:name="LAN_Text_15"/>
                                  <w:bookmarkStart w:id="14" w:name="LAN_RememberDelete_9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6542C9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ACD6C1C" w:rsidR="006542C9" w:rsidRPr="007308ED" w:rsidRDefault="00C54BA5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542C9">
                                        <w:t>ČÁST 0.g</w:t>
                                      </w:r>
                                    </w:sdtContent>
                                  </w:sdt>
                                  <w:r w:rsidR="006542C9">
                                    <w:t xml:space="preserve"> </w:t>
                                  </w:r>
                                </w:p>
                                <w:p w14:paraId="673AA570" w14:textId="57D6C275" w:rsidR="006542C9" w:rsidRPr="00B35708" w:rsidRDefault="00C54BA5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542C9">
                                        <w:t>Formuláře pro technické údaje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6542C9" w:rsidRDefault="006542C9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8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6542C9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5" w:name="LAN_Intendedfor"/>
                            <w:r>
                              <w:t>Určeno pro</w:t>
                            </w:r>
                            <w:bookmarkEnd w:id="15"/>
                          </w:p>
                          <w:p w14:paraId="62130F45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6" w:name="LAN_Text_12"/>
                            <w:bookmarkEnd w:id="16"/>
                            <w:r w:rsidRPr="00603C80">
                              <w:fldChar w:fldCharType="end"/>
                            </w:r>
                          </w:p>
                          <w:p w14:paraId="103DC0FB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2C211AC7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7" w:name="LAN_Documenttype_2"/>
                            <w:r>
                              <w:t>Typ dokumentu</w:t>
                            </w:r>
                            <w:bookmarkEnd w:id="17"/>
                          </w:p>
                          <w:p w14:paraId="0D0D039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8" w:name="LAN_Text_13"/>
                            <w:bookmarkEnd w:id="18"/>
                            <w:r w:rsidRPr="00603C80">
                              <w:fldChar w:fldCharType="end"/>
                            </w:r>
                          </w:p>
                          <w:p w14:paraId="47503DCE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6C5FE246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9" w:name="LAN_Date_1"/>
                            <w:r>
                              <w:t>Datum</w:t>
                            </w:r>
                            <w:bookmarkEnd w:id="19"/>
                          </w:p>
                          <w:p w14:paraId="35787A7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0" w:name="LAN_MonthYear_1"/>
                            <w:bookmarkEnd w:id="20"/>
                            <w:r w:rsidRPr="00603C80">
                              <w:fldChar w:fldCharType="end"/>
                            </w:r>
                          </w:p>
                          <w:p w14:paraId="69FFC5FB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145B0D58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1" w:name="LAN_Optional"/>
                            <w:bookmarkStart w:id="22" w:name="LAN_RememberDelete_6"/>
                            <w:bookmarkEnd w:id="21"/>
                            <w:bookmarkEnd w:id="22"/>
                            <w:r w:rsidRPr="00603C80">
                              <w:fldChar w:fldCharType="end"/>
                            </w:r>
                          </w:p>
                          <w:p w14:paraId="041BB6A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3" w:name="LAN_Text_14"/>
                            <w:bookmarkStart w:id="24" w:name="LAN_RememberDelete_7"/>
                            <w:bookmarkEnd w:id="23"/>
                            <w:bookmarkEnd w:id="24"/>
                            <w:r w:rsidRPr="00603C80">
                              <w:fldChar w:fldCharType="end"/>
                            </w:r>
                          </w:p>
                          <w:p w14:paraId="363BA5D3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2955521E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5" w:name="LAN_Optional_1"/>
                            <w:bookmarkStart w:id="26" w:name="LAN_RememberDelete_8"/>
                            <w:bookmarkEnd w:id="25"/>
                            <w:bookmarkEnd w:id="26"/>
                            <w:r w:rsidRPr="00603C80">
                              <w:fldChar w:fldCharType="end"/>
                            </w:r>
                          </w:p>
                          <w:p w14:paraId="493C00CB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7" w:name="LAN_Text_15"/>
                            <w:bookmarkStart w:id="28" w:name="LAN_RememberDelete_9"/>
                            <w:bookmarkEnd w:id="27"/>
                            <w:bookmarkEnd w:id="28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6542C9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ACD6C1C" w:rsidR="006542C9" w:rsidRPr="007308ED" w:rsidRDefault="00C54BA5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542C9">
                                  <w:t>ČÁST 0.g</w:t>
                                </w:r>
                              </w:sdtContent>
                            </w:sdt>
                            <w:r w:rsidR="006542C9">
                              <w:t xml:space="preserve"> </w:t>
                            </w:r>
                          </w:p>
                          <w:p w14:paraId="673AA570" w14:textId="57D6C275" w:rsidR="006542C9" w:rsidRPr="00B35708" w:rsidRDefault="00C54BA5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542C9">
                                  <w:t>Formuláře pro technické údaje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6542C9" w:rsidRDefault="006542C9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B75255" w:rsidRDefault="00F50260" w:rsidP="00066591"/>
    <w:p w14:paraId="15A6A900" w14:textId="1A85AA79" w:rsidR="00025683" w:rsidRPr="00B75255" w:rsidRDefault="00025683" w:rsidP="00066591"/>
    <w:p w14:paraId="35AE3087" w14:textId="4638CCBE" w:rsidR="00025683" w:rsidRPr="00B75255" w:rsidRDefault="00025683" w:rsidP="00066591">
      <w:pPr>
        <w:sectPr w:rsidR="00025683" w:rsidRPr="00B75255" w:rsidSect="00F37292">
          <w:headerReference w:type="even" r:id="rId9"/>
          <w:headerReference w:type="default" r:id="rId10"/>
          <w:footerReference w:type="even" r:id="rId11"/>
          <w:footerReference w:type="default" r:id="rId12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B75255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6784D35B" w:rsidR="008637B5" w:rsidRPr="00B75255" w:rsidRDefault="00C42919" w:rsidP="00117FBE">
                <w:pPr>
                  <w:pStyle w:val="Template-ReftoFrontpageheading2"/>
                </w:pPr>
                <w:r w:rsidRPr="00B75255">
                  <w:t>ČÁST 0.g</w:t>
                </w:r>
              </w:p>
            </w:sdtContent>
          </w:sdt>
          <w:p w14:paraId="6EE89D90" w14:textId="3E2DBE1D" w:rsidR="008637B5" w:rsidRPr="00B75255" w:rsidRDefault="00C54BA5" w:rsidP="00117FBE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2085" w:rsidRPr="00B75255">
                  <w:t>Formuláře pro technické údaje</w:t>
                </w:r>
              </w:sdtContent>
            </w:sdt>
          </w:p>
        </w:tc>
      </w:tr>
    </w:tbl>
    <w:p w14:paraId="0B432D91" w14:textId="77777777" w:rsidR="00025683" w:rsidRPr="00B75255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B75255" w14:paraId="16FF67E9" w14:textId="77777777" w:rsidTr="00465D99">
        <w:tc>
          <w:tcPr>
            <w:tcW w:w="6804" w:type="dxa"/>
          </w:tcPr>
          <w:p w14:paraId="2B37CEA5" w14:textId="77777777" w:rsidR="005328A3" w:rsidRPr="00B75255" w:rsidRDefault="005328A3" w:rsidP="00465D99">
            <w:pPr>
              <w:pStyle w:val="Template-Disclaimer"/>
            </w:pPr>
            <w:bookmarkStart w:id="29" w:name="OFF_ReportDisclaimer"/>
            <w:bookmarkEnd w:id="29"/>
          </w:p>
        </w:tc>
      </w:tr>
    </w:tbl>
    <w:tbl>
      <w:tblPr>
        <w:tblStyle w:val="Mkatabulky"/>
        <w:tblpPr w:leftFromText="141" w:rightFromText="141" w:vertAnchor="text" w:horzAnchor="page" w:tblpX="1241" w:tblpY="2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75255" w:rsidRPr="00DD4FCD" w14:paraId="4FD0AFD7" w14:textId="77777777" w:rsidTr="00B75255">
        <w:trPr>
          <w:trHeight w:val="227"/>
        </w:trPr>
        <w:tc>
          <w:tcPr>
            <w:tcW w:w="1164" w:type="dxa"/>
          </w:tcPr>
          <w:p w14:paraId="16A7FA77" w14:textId="77777777" w:rsidR="00B75255" w:rsidRPr="00DD4FCD" w:rsidRDefault="00B75255" w:rsidP="00B75255">
            <w:pPr>
              <w:pStyle w:val="DocumentInfo"/>
            </w:pPr>
            <w:bookmarkStart w:id="30" w:name="LAN_ProjectName"/>
            <w:bookmarkStart w:id="31" w:name="_Hlk496170930"/>
            <w:r w:rsidRPr="00DD4FCD">
              <w:t>Název projektu</w:t>
            </w:r>
            <w:bookmarkEnd w:id="30"/>
          </w:p>
        </w:tc>
        <w:tc>
          <w:tcPr>
            <w:tcW w:w="6037" w:type="dxa"/>
          </w:tcPr>
          <w:p w14:paraId="45405383" w14:textId="3D943814" w:rsidR="00B75255" w:rsidRPr="00DD4FCD" w:rsidRDefault="00C54BA5" w:rsidP="00B75255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AF9D43B99C3647B0B08205F94F36E38B"/>
                </w:placeholder>
              </w:sdtPr>
              <w:sdtEndPr/>
              <w:sdtContent>
                <w:r w:rsidR="00240CC2" w:rsidRPr="00240CC2">
                  <w:t>Modernizace ZEVO společnosti SAKO</w:t>
                </w:r>
              </w:sdtContent>
            </w:sdt>
          </w:p>
        </w:tc>
      </w:tr>
      <w:tr w:rsidR="00B75255" w:rsidRPr="00DD4FCD" w14:paraId="3B2C6C0B" w14:textId="77777777" w:rsidTr="00B75255">
        <w:trPr>
          <w:trHeight w:val="227"/>
        </w:trPr>
        <w:tc>
          <w:tcPr>
            <w:tcW w:w="1164" w:type="dxa"/>
          </w:tcPr>
          <w:p w14:paraId="13F6B07D" w14:textId="77777777" w:rsidR="00B75255" w:rsidRPr="00DD4FCD" w:rsidRDefault="00B75255" w:rsidP="00B75255">
            <w:pPr>
              <w:pStyle w:val="DocumentInfo"/>
            </w:pPr>
            <w:bookmarkStart w:id="32" w:name="LAN_Version"/>
            <w:r w:rsidRPr="00DD4FCD">
              <w:t>Verze</w:t>
            </w:r>
            <w:bookmarkEnd w:id="32"/>
          </w:p>
        </w:tc>
        <w:tc>
          <w:tcPr>
            <w:tcW w:w="6037" w:type="dxa"/>
          </w:tcPr>
          <w:p w14:paraId="79DD55AB" w14:textId="4BA248CA" w:rsidR="00B75255" w:rsidRPr="00DD4FCD" w:rsidRDefault="00C54BA5" w:rsidP="00B75255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C0EA5FF2EEDF4C0ABD493E7AD9E6C7CE"/>
                </w:placeholder>
              </w:sdtPr>
              <w:sdtEndPr/>
              <w:sdtContent>
                <w:del w:id="33" w:author="Pavel Slezák" w:date="2025-03-07T21:06:00Z" w16du:dateUtc="2025-03-07T20:06:00Z">
                  <w:r w:rsidR="00B75255" w:rsidRPr="00DD4FCD" w:rsidDel="00DA3998">
                    <w:delText>1</w:delText>
                  </w:r>
                </w:del>
                <w:ins w:id="34" w:author="Pavel Slezák" w:date="2025-03-07T21:06:00Z" w16du:dateUtc="2025-03-07T20:06:00Z">
                  <w:r w:rsidR="00DA3998">
                    <w:t>2</w:t>
                  </w:r>
                </w:ins>
              </w:sdtContent>
            </w:sdt>
          </w:p>
        </w:tc>
      </w:tr>
      <w:tr w:rsidR="00B75255" w:rsidRPr="00DD4FCD" w14:paraId="041B0A88" w14:textId="77777777" w:rsidTr="00B75255">
        <w:trPr>
          <w:trHeight w:val="227"/>
        </w:trPr>
        <w:tc>
          <w:tcPr>
            <w:tcW w:w="1164" w:type="dxa"/>
          </w:tcPr>
          <w:p w14:paraId="3239C3A1" w14:textId="77777777" w:rsidR="00B75255" w:rsidRPr="00DD4FCD" w:rsidRDefault="00B75255" w:rsidP="00B75255">
            <w:pPr>
              <w:pStyle w:val="DocumentInfo"/>
            </w:pPr>
            <w:bookmarkStart w:id="35" w:name="LAN_Date"/>
            <w:r w:rsidRPr="00DD4FCD">
              <w:t>Datum</w:t>
            </w:r>
            <w:bookmarkEnd w:id="35"/>
          </w:p>
        </w:tc>
        <w:tc>
          <w:tcPr>
            <w:tcW w:w="6037" w:type="dxa"/>
          </w:tcPr>
          <w:p w14:paraId="6D12C4F6" w14:textId="11E87EA6" w:rsidR="00B75255" w:rsidRPr="00DD4FCD" w:rsidRDefault="00B75255" w:rsidP="00B75255">
            <w:pPr>
              <w:pStyle w:val="DocumentInfo-Bold"/>
              <w:rPr>
                <w:sz w:val="18"/>
              </w:rPr>
            </w:pPr>
            <w:r w:rsidRPr="00DD4FCD">
              <w:t>202</w:t>
            </w:r>
            <w:del w:id="36" w:author="Pavel Slezák" w:date="2025-03-07T21:06:00Z" w16du:dateUtc="2025-03-07T20:06:00Z">
              <w:r w:rsidR="00240CC2" w:rsidDel="00DA3998">
                <w:delText>4</w:delText>
              </w:r>
            </w:del>
            <w:ins w:id="37" w:author="Pavel Slezák" w:date="2025-03-07T21:06:00Z" w16du:dateUtc="2025-03-07T20:06:00Z">
              <w:r w:rsidR="00DA3998">
                <w:t>5</w:t>
              </w:r>
            </w:ins>
            <w:r w:rsidRPr="00DD4FCD">
              <w:t>-0</w:t>
            </w:r>
            <w:del w:id="38" w:author="Pavel Slezák" w:date="2025-03-07T21:07:00Z" w16du:dateUtc="2025-03-07T20:07:00Z">
              <w:r w:rsidR="00AE070A" w:rsidDel="00DA3998">
                <w:delText>6</w:delText>
              </w:r>
            </w:del>
            <w:ins w:id="39" w:author="Pavel Slezák" w:date="2025-03-07T21:07:00Z" w16du:dateUtc="2025-03-07T20:07:00Z">
              <w:r w:rsidR="00DA3998">
                <w:t>3</w:t>
              </w:r>
            </w:ins>
            <w:r w:rsidRPr="00DD4FCD">
              <w:t>-</w:t>
            </w:r>
            <w:r w:rsidR="00240CC2">
              <w:t>0</w:t>
            </w:r>
            <w:del w:id="40" w:author="Pavel Slezák" w:date="2025-03-07T21:07:00Z" w16du:dateUtc="2025-03-07T20:07:00Z">
              <w:r w:rsidR="00AE070A" w:rsidDel="00DA3998">
                <w:delText>5</w:delText>
              </w:r>
            </w:del>
            <w:ins w:id="41" w:author="Pavel Slezák" w:date="2025-03-07T21:07:00Z" w16du:dateUtc="2025-03-07T20:07:00Z">
              <w:r w:rsidR="00DA3998">
                <w:t>7</w:t>
              </w:r>
            </w:ins>
          </w:p>
        </w:tc>
      </w:tr>
      <w:tr w:rsidR="00B75255" w:rsidRPr="00DD4FCD" w14:paraId="1C059A49" w14:textId="77777777" w:rsidTr="00B75255">
        <w:trPr>
          <w:trHeight w:val="227"/>
        </w:trPr>
        <w:tc>
          <w:tcPr>
            <w:tcW w:w="1164" w:type="dxa"/>
          </w:tcPr>
          <w:p w14:paraId="1C6FABF2" w14:textId="77777777" w:rsidR="00B75255" w:rsidRPr="00DD4FCD" w:rsidRDefault="00B75255" w:rsidP="00B75255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032420A9" w14:textId="307692A0" w:rsidR="00B75255" w:rsidRPr="00DD4FCD" w:rsidRDefault="00C54BA5" w:rsidP="00B75255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A64BB92D9CA446C090BB53B99BF88B30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B75255">
                  <w:rPr>
                    <w:bCs/>
                  </w:rPr>
                  <w:t>Zadávací dokumentace – Část 0 – Zadávací dokumentace</w:t>
                </w:r>
              </w:sdtContent>
            </w:sdt>
            <w:r w:rsidR="00B75255" w:rsidRPr="00DD4FCD">
              <w:t xml:space="preserve"> </w:t>
            </w:r>
            <w:r w:rsidR="00B75255" w:rsidRPr="00DD4FCD">
              <w:fldChar w:fldCharType="begin"/>
            </w:r>
            <w:r w:rsidR="00B75255" w:rsidRPr="00DD4FCD">
              <w:instrText xml:space="preserve"> DOCPROPERTY  Folder_Code  \* MERGEFORMAT </w:instrText>
            </w:r>
            <w:r w:rsidR="00B75255" w:rsidRPr="00DD4FCD">
              <w:fldChar w:fldCharType="end"/>
            </w:r>
            <w:r w:rsidR="00B75255" w:rsidRPr="00DD4FCD">
              <w:fldChar w:fldCharType="begin"/>
            </w:r>
            <w:r w:rsidR="00B75255" w:rsidRPr="00DD4FCD">
              <w:instrText xml:space="preserve"> DOCPROPERTY  Document_FileName  \* MERGEFORMAT </w:instrText>
            </w:r>
            <w:r w:rsidR="00B75255" w:rsidRPr="00DD4FCD">
              <w:fldChar w:fldCharType="end"/>
            </w:r>
          </w:p>
        </w:tc>
      </w:tr>
      <w:bookmarkEnd w:id="31"/>
    </w:tbl>
    <w:p w14:paraId="55017603" w14:textId="77777777" w:rsidR="00D66E60" w:rsidRPr="00B75255" w:rsidRDefault="00D66E60" w:rsidP="00066591"/>
    <w:p w14:paraId="34192D54" w14:textId="77777777" w:rsidR="008637B5" w:rsidRPr="00B75255" w:rsidRDefault="008637B5" w:rsidP="00066591"/>
    <w:p w14:paraId="44ECB9FF" w14:textId="77777777" w:rsidR="008637B5" w:rsidRPr="00B75255" w:rsidRDefault="008637B5" w:rsidP="005328A3"/>
    <w:p w14:paraId="48A8343E" w14:textId="77777777" w:rsidR="00025683" w:rsidRPr="00B75255" w:rsidRDefault="00025683" w:rsidP="00066591"/>
    <w:p w14:paraId="77E908BC" w14:textId="77777777" w:rsidR="00025683" w:rsidRPr="00B75255" w:rsidRDefault="00025683" w:rsidP="00066591">
      <w:pPr>
        <w:sectPr w:rsidR="00025683" w:rsidRPr="00B75255" w:rsidSect="00F37292">
          <w:headerReference w:type="even" r:id="rId13"/>
          <w:headerReference w:type="default" r:id="rId14"/>
          <w:footerReference w:type="default" r:id="rId15"/>
          <w:headerReference w:type="firs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B75255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B75255" w:rsidRDefault="00936B38" w:rsidP="0099776F">
            <w:pPr>
              <w:pStyle w:val="Nadpisobsahu"/>
              <w:ind w:left="53"/>
            </w:pPr>
            <w:bookmarkStart w:id="71" w:name="LAN_Contents"/>
            <w:r w:rsidRPr="00B75255">
              <w:lastRenderedPageBreak/>
              <w:t>Obsah</w:t>
            </w:r>
            <w:bookmarkEnd w:id="71"/>
          </w:p>
          <w:p w14:paraId="2CD30464" w14:textId="77777777" w:rsidR="0015620D" w:rsidRPr="00B75255" w:rsidRDefault="0015620D" w:rsidP="0015620D"/>
          <w:p w14:paraId="0A7FA8DC" w14:textId="77777777" w:rsidR="0015620D" w:rsidRPr="00B75255" w:rsidRDefault="0015620D" w:rsidP="0015620D"/>
          <w:p w14:paraId="1A631EAF" w14:textId="77777777" w:rsidR="0015620D" w:rsidRPr="00B75255" w:rsidRDefault="0015620D" w:rsidP="0015620D"/>
          <w:p w14:paraId="05A4538C" w14:textId="77777777" w:rsidR="0015620D" w:rsidRPr="00B75255" w:rsidRDefault="0015620D" w:rsidP="0015620D"/>
          <w:p w14:paraId="210EC615" w14:textId="77777777" w:rsidR="0015620D" w:rsidRPr="00B75255" w:rsidRDefault="0015620D" w:rsidP="0015620D"/>
          <w:p w14:paraId="0E38806B" w14:textId="1BA6B4AD" w:rsidR="00936B38" w:rsidRPr="00B75255" w:rsidRDefault="0015620D" w:rsidP="0015620D">
            <w:pPr>
              <w:tabs>
                <w:tab w:val="left" w:pos="2385"/>
              </w:tabs>
            </w:pPr>
            <w:r w:rsidRPr="00B75255">
              <w:tab/>
            </w:r>
          </w:p>
        </w:tc>
      </w:tr>
    </w:tbl>
    <w:p w14:paraId="0D6A7E4E" w14:textId="77777777" w:rsidR="0078220F" w:rsidRPr="00B75255" w:rsidRDefault="0078220F" w:rsidP="00936B38"/>
    <w:bookmarkStart w:id="72" w:name="_Hlk493157594"/>
    <w:p w14:paraId="2602235C" w14:textId="51DB88B1" w:rsidR="00C54BA5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 w:rsidRPr="00B75255">
        <w:rPr>
          <w:caps/>
        </w:rPr>
        <w:fldChar w:fldCharType="begin"/>
      </w:r>
      <w:r w:rsidRPr="00B75255">
        <w:instrText xml:space="preserve"> TOC \o "1-3" \h \z \u </w:instrText>
      </w:r>
      <w:r w:rsidRPr="00B75255">
        <w:rPr>
          <w:caps/>
        </w:rPr>
        <w:fldChar w:fldCharType="separate"/>
      </w:r>
      <w:hyperlink w:anchor="_Toc192640129" w:history="1">
        <w:r w:rsidR="00C54BA5" w:rsidRPr="00854319">
          <w:rPr>
            <w:rStyle w:val="Hypertextovodkaz"/>
            <w:rFonts w:eastAsiaTheme="majorEastAsia"/>
            <w:noProof/>
          </w:rPr>
          <w:t>1.</w:t>
        </w:r>
        <w:r w:rsidR="00C54BA5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54BA5" w:rsidRPr="00854319">
          <w:rPr>
            <w:rStyle w:val="Hypertextovodkaz"/>
            <w:rFonts w:eastAsiaTheme="majorEastAsia"/>
            <w:noProof/>
          </w:rPr>
          <w:t>Obecně</w:t>
        </w:r>
        <w:r w:rsidR="00C54BA5">
          <w:rPr>
            <w:noProof/>
            <w:webHidden/>
          </w:rPr>
          <w:tab/>
        </w:r>
        <w:r w:rsidR="00C54BA5">
          <w:rPr>
            <w:noProof/>
            <w:webHidden/>
          </w:rPr>
          <w:fldChar w:fldCharType="begin"/>
        </w:r>
        <w:r w:rsidR="00C54BA5">
          <w:rPr>
            <w:noProof/>
            <w:webHidden/>
          </w:rPr>
          <w:instrText xml:space="preserve"> PAGEREF _Toc192640129 \h </w:instrText>
        </w:r>
        <w:r w:rsidR="00C54BA5">
          <w:rPr>
            <w:noProof/>
            <w:webHidden/>
          </w:rPr>
        </w:r>
        <w:r w:rsidR="00C54BA5">
          <w:rPr>
            <w:noProof/>
            <w:webHidden/>
          </w:rPr>
          <w:fldChar w:fldCharType="separate"/>
        </w:r>
        <w:r w:rsidR="00C54BA5">
          <w:rPr>
            <w:noProof/>
            <w:webHidden/>
          </w:rPr>
          <w:t>4</w:t>
        </w:r>
        <w:r w:rsidR="00C54BA5">
          <w:rPr>
            <w:noProof/>
            <w:webHidden/>
          </w:rPr>
          <w:fldChar w:fldCharType="end"/>
        </w:r>
      </w:hyperlink>
    </w:p>
    <w:p w14:paraId="3B133DDD" w14:textId="0914E5AE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0" w:history="1">
        <w:r w:rsidRPr="00854319">
          <w:rPr>
            <w:rStyle w:val="Hypertextovodkaz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Spalovací systém/kotel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391F06" w14:textId="43ED33AE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1" w:history="1">
        <w:r w:rsidRPr="00854319">
          <w:rPr>
            <w:rStyle w:val="Hypertextovodkaz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Čištění spalin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6681DEA" w14:textId="5B6AC796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2" w:history="1">
        <w:r w:rsidRPr="00854319">
          <w:rPr>
            <w:rStyle w:val="Hypertextovodkaz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Turbína/generátor a topné kondenzátory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3509A36" w14:textId="1948C383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3" w:history="1">
        <w:r w:rsidRPr="00854319">
          <w:rPr>
            <w:rStyle w:val="Hypertextovodkaz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Pomocná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638DB4B" w14:textId="636A99A0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4" w:history="1">
        <w:r w:rsidRPr="00854319">
          <w:rPr>
            <w:rStyle w:val="Hypertextovodkaz"/>
            <w:rFonts w:eastAsiaTheme="majorEastAsia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Elektrická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E417F46" w14:textId="08127CCE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5" w:history="1">
        <w:r w:rsidRPr="00854319">
          <w:rPr>
            <w:rStyle w:val="Hypertextovodkaz"/>
            <w:rFonts w:eastAsiaTheme="majorEastAsia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Řídicí a monitorovací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41BC6EA8" w14:textId="7C63138F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6" w:history="1">
        <w:r w:rsidRPr="00854319">
          <w:rPr>
            <w:rStyle w:val="Hypertextovodkaz"/>
            <w:rFonts w:eastAsiaTheme="majorEastAsia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Stavební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74EDEEC8" w14:textId="45BB31AA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7" w:history="1">
        <w:r w:rsidRPr="00854319">
          <w:rPr>
            <w:rStyle w:val="Hypertextovodkaz"/>
            <w:rFonts w:eastAsiaTheme="majorEastAsia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854319">
          <w:rPr>
            <w:rStyle w:val="Hypertextovodkaz"/>
            <w:rFonts w:eastAsiaTheme="majorEastAsia"/>
            <w:noProof/>
          </w:rPr>
          <w:t>Room Data Sheet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66EE60FF" w14:textId="7D778C28" w:rsidR="00C54BA5" w:rsidRDefault="00C54BA5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2640138" w:history="1">
        <w:r w:rsidRPr="00854319">
          <w:rPr>
            <w:rStyle w:val="Hypertextovodkaz"/>
            <w:rFonts w:eastAsiaTheme="majorEastAsia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_Toc192640138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6E1BC0F" w14:textId="620BF7AB" w:rsidR="00EF693F" w:rsidRPr="00B75255" w:rsidRDefault="00EF693F" w:rsidP="00E935C2">
      <w:r w:rsidRPr="00B75255">
        <w:fldChar w:fldCharType="end"/>
      </w:r>
      <w:bookmarkEnd w:id="72"/>
    </w:p>
    <w:p w14:paraId="7273B48F" w14:textId="77777777" w:rsidR="00EF693F" w:rsidRDefault="00EF693F" w:rsidP="00936B38">
      <w:pPr>
        <w:rPr>
          <w:ins w:id="73" w:author="Pavel Slezák" w:date="2025-03-07T21:09:00Z" w16du:dateUtc="2025-03-07T20:09:00Z"/>
        </w:rPr>
      </w:pPr>
    </w:p>
    <w:p w14:paraId="78700FC5" w14:textId="77777777" w:rsidR="00DA3998" w:rsidRDefault="00DA3998" w:rsidP="00936B38">
      <w:pPr>
        <w:rPr>
          <w:ins w:id="74" w:author="Pavel Slezák" w:date="2025-03-07T21:09:00Z" w16du:dateUtc="2025-03-07T20:09:00Z"/>
        </w:rPr>
      </w:pPr>
    </w:p>
    <w:p w14:paraId="0A360FEB" w14:textId="77777777" w:rsidR="00DA3998" w:rsidRDefault="00DA3998" w:rsidP="00936B38">
      <w:pPr>
        <w:rPr>
          <w:ins w:id="75" w:author="Pavel Slezák" w:date="2025-03-07T21:09:00Z" w16du:dateUtc="2025-03-07T20:09:00Z"/>
        </w:rPr>
      </w:pPr>
    </w:p>
    <w:p w14:paraId="651ABD4C" w14:textId="0654B816" w:rsidR="00DA3998" w:rsidRDefault="00DA3998" w:rsidP="00DA3998">
      <w:pPr>
        <w:ind w:left="-567"/>
        <w:rPr>
          <w:ins w:id="76" w:author="Pavel Slezák" w:date="2025-03-07T21:10:00Z" w16du:dateUtc="2025-03-07T20:10:00Z"/>
          <w:rFonts w:eastAsia="Verdana" w:cs="Verdana"/>
          <w:b/>
          <w:bCs/>
          <w:caps/>
          <w:color w:val="009DE0" w:themeColor="text2"/>
          <w:sz w:val="22"/>
          <w:szCs w:val="22"/>
        </w:rPr>
      </w:pPr>
      <w:ins w:id="77" w:author="Pavel Slezák" w:date="2025-03-07T21:10:00Z" w16du:dateUtc="2025-03-07T20:10:00Z">
        <w:r w:rsidRPr="1DE83724">
          <w:rPr>
            <w:rFonts w:eastAsia="Verdana" w:cs="Verdana"/>
            <w:b/>
            <w:bCs/>
            <w:caps/>
            <w:color w:val="009DE0" w:themeColor="text2"/>
            <w:sz w:val="22"/>
            <w:szCs w:val="22"/>
          </w:rPr>
          <w:t>PŘÍLOH</w:t>
        </w:r>
      </w:ins>
      <w:ins w:id="78" w:author="Pavel Slezák" w:date="2025-03-07T21:16:00Z" w16du:dateUtc="2025-03-07T20:16:00Z">
        <w:r>
          <w:rPr>
            <w:rFonts w:eastAsia="Verdana" w:cs="Verdana"/>
            <w:b/>
            <w:bCs/>
            <w:caps/>
            <w:color w:val="009DE0" w:themeColor="text2"/>
            <w:sz w:val="22"/>
            <w:szCs w:val="22"/>
          </w:rPr>
          <w:t>Y</w:t>
        </w:r>
      </w:ins>
    </w:p>
    <w:p w14:paraId="4DDD0B76" w14:textId="77777777" w:rsidR="00DA3998" w:rsidRDefault="00DA3998" w:rsidP="00DA3998">
      <w:pPr>
        <w:pStyle w:val="paragraph"/>
        <w:spacing w:before="0" w:beforeAutospacing="0" w:after="0" w:afterAutospacing="0"/>
        <w:rPr>
          <w:ins w:id="79" w:author="Pavel Slezák" w:date="2025-03-07T21:10:00Z" w16du:dateUtc="2025-03-07T20:10:00Z"/>
          <w:rFonts w:ascii="Segoe UI" w:hAnsi="Segoe UI" w:cs="Segoe UI"/>
          <w:sz w:val="18"/>
          <w:szCs w:val="18"/>
        </w:rPr>
      </w:pPr>
    </w:p>
    <w:p w14:paraId="1245FFB8" w14:textId="1D4E8987" w:rsidR="00DA3998" w:rsidRDefault="00DA3998">
      <w:pPr>
        <w:pStyle w:val="paragraph"/>
        <w:numPr>
          <w:ilvl w:val="0"/>
          <w:numId w:val="42"/>
        </w:numPr>
        <w:spacing w:before="0" w:beforeAutospacing="0" w:after="0" w:afterAutospacing="0"/>
        <w:rPr>
          <w:ins w:id="80" w:author="Pavel Slezák" w:date="2025-03-07T21:17:00Z" w16du:dateUtc="2025-03-07T20:17:00Z"/>
          <w:rStyle w:val="normaltextrun"/>
          <w:rFonts w:ascii="Verdana" w:hAnsi="Verdana" w:cs="Segoe UI"/>
          <w:sz w:val="18"/>
          <w:szCs w:val="18"/>
        </w:rPr>
        <w:pPrChange w:id="81" w:author="Pavel Slezák" w:date="2025-03-07T21:17:00Z" w16du:dateUtc="2025-03-07T20:17:00Z">
          <w:pPr>
            <w:pStyle w:val="paragraph"/>
            <w:spacing w:before="0" w:beforeAutospacing="0" w:after="0" w:afterAutospacing="0"/>
            <w:ind w:left="720"/>
          </w:pPr>
        </w:pPrChange>
      </w:pPr>
      <w:ins w:id="82" w:author="Pavel Slezák" w:date="2025-03-07T21:16:00Z" w16du:dateUtc="2025-03-07T20:16:00Z">
        <w:r w:rsidRPr="00DA3998">
          <w:rPr>
            <w:rStyle w:val="normaltextrun"/>
            <w:rFonts w:ascii="Verdana" w:hAnsi="Verdana" w:cs="Segoe UI"/>
            <w:sz w:val="18"/>
            <w:szCs w:val="18"/>
          </w:rPr>
          <w:t>Korekční křivky, korekční rovnice, křivky opotřebení</w:t>
        </w:r>
      </w:ins>
    </w:p>
    <w:p w14:paraId="340D9B90" w14:textId="49CE815F" w:rsidR="00DA3998" w:rsidRDefault="00DA3998">
      <w:pPr>
        <w:pStyle w:val="paragraph"/>
        <w:spacing w:before="0" w:beforeAutospacing="0" w:after="0" w:afterAutospacing="0"/>
        <w:ind w:left="720"/>
        <w:rPr>
          <w:ins w:id="83" w:author="Pavel Slezák" w:date="2025-03-07T21:10:00Z" w16du:dateUtc="2025-03-07T20:10:00Z"/>
          <w:rFonts w:ascii="Segoe UI" w:hAnsi="Segoe UI" w:cs="Segoe UI"/>
          <w:sz w:val="18"/>
          <w:szCs w:val="18"/>
        </w:rPr>
        <w:pPrChange w:id="84" w:author="Pavel Slezák" w:date="2025-03-07T21:16:00Z" w16du:dateUtc="2025-03-07T20:16:00Z">
          <w:pPr>
            <w:pStyle w:val="paragraph"/>
            <w:numPr>
              <w:numId w:val="40"/>
            </w:numPr>
            <w:spacing w:before="0" w:beforeAutospacing="0" w:after="0" w:afterAutospacing="0"/>
            <w:ind w:left="720" w:hanging="360"/>
          </w:pPr>
        </w:pPrChange>
      </w:pPr>
      <w:ins w:id="85" w:author="Pavel Slezák" w:date="2025-03-07T21:10:00Z" w16du:dateUtc="2025-03-07T20:10:00Z">
        <w:r w:rsidRPr="7D429887">
          <w:rPr>
            <w:rStyle w:val="normaltextrun"/>
            <w:rFonts w:ascii="Verdana" w:hAnsi="Verdana" w:cs="Segoe UI"/>
            <w:sz w:val="18"/>
            <w:szCs w:val="18"/>
          </w:rPr>
          <w:t> </w:t>
        </w:r>
        <w:r w:rsidRPr="7D429887">
          <w:rPr>
            <w:rStyle w:val="eop"/>
            <w:rFonts w:ascii="Verdana" w:eastAsiaTheme="majorEastAsia" w:hAnsi="Verdana" w:cs="Segoe UI"/>
            <w:sz w:val="18"/>
            <w:szCs w:val="18"/>
          </w:rPr>
          <w:t> </w:t>
        </w:r>
      </w:ins>
    </w:p>
    <w:p w14:paraId="6CF84D75" w14:textId="094632E2" w:rsidR="00DA3998" w:rsidRPr="00B75255" w:rsidDel="00DA3998" w:rsidRDefault="00DA3998">
      <w:pPr>
        <w:pStyle w:val="Odstavecseseznamem"/>
        <w:numPr>
          <w:ilvl w:val="0"/>
          <w:numId w:val="39"/>
        </w:numPr>
        <w:rPr>
          <w:del w:id="86" w:author="Pavel Slezák" w:date="2025-03-07T21:10:00Z" w16du:dateUtc="2025-03-07T20:10:00Z"/>
        </w:rPr>
        <w:sectPr w:rsidR="00DA3998" w:rsidRPr="00B75255" w:rsidDel="00DA3998" w:rsidSect="00F37292">
          <w:headerReference w:type="even" r:id="rId17"/>
          <w:headerReference w:type="default" r:id="rId18"/>
          <w:footerReference w:type="default" r:id="rId19"/>
          <w:headerReference w:type="first" r:id="rId20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  <w:pPrChange w:id="97" w:author="Pavel Slezák" w:date="2025-03-07T21:09:00Z" w16du:dateUtc="2025-03-07T20:09:00Z">
          <w:pPr/>
        </w:pPrChange>
      </w:pPr>
    </w:p>
    <w:p w14:paraId="0CC082AF" w14:textId="5FABE13A" w:rsidR="00BD35FA" w:rsidRPr="00B75255" w:rsidRDefault="0016607D" w:rsidP="006C0A4C">
      <w:pPr>
        <w:pStyle w:val="Nadpis1"/>
      </w:pPr>
      <w:bookmarkStart w:id="98" w:name="_Toc192640129"/>
      <w:r w:rsidRPr="00B75255">
        <w:lastRenderedPageBreak/>
        <w:t>Obecně</w:t>
      </w:r>
      <w:bookmarkEnd w:id="98"/>
    </w:p>
    <w:p w14:paraId="53E733FE" w14:textId="6EAFE83B" w:rsidR="00131BCA" w:rsidRPr="00B75255" w:rsidRDefault="00131BCA" w:rsidP="00131BCA">
      <w:r w:rsidRPr="00B75255">
        <w:t>Uchazeč vyplní tabulky uvedené v tomto dokumentu a zahrne je jako součást návrhových specifikací Zhotovitele.</w:t>
      </w:r>
    </w:p>
    <w:p w14:paraId="67C28617" w14:textId="77777777" w:rsidR="00131BCA" w:rsidRPr="00B75255" w:rsidRDefault="00131BCA" w:rsidP="00131BCA"/>
    <w:p w14:paraId="3E6465DB" w14:textId="68D17428" w:rsidR="00131BCA" w:rsidRPr="00B75255" w:rsidRDefault="00131BCA" w:rsidP="00131BCA">
      <w:r w:rsidRPr="00B75255">
        <w:t xml:space="preserve">Všechny požadavky Objednatele uvedené v části III </w:t>
      </w:r>
      <w:r w:rsidRPr="00B75255">
        <w:rPr>
          <w:i/>
          <w:iCs/>
        </w:rPr>
        <w:t>Požadavky</w:t>
      </w:r>
      <w:r w:rsidRPr="00B75255">
        <w:t xml:space="preserve"> Objednatele musí být neustále plněny, nicméně uchazeč může navrhnout takové návrhové specifikace, které jsou technicky </w:t>
      </w:r>
      <w:r w:rsidR="00093F41" w:rsidRPr="00B75255">
        <w:t>lepší,</w:t>
      </w:r>
      <w:r w:rsidRPr="00B75255">
        <w:t xml:space="preserve"> než jak uvádí Požadavky </w:t>
      </w:r>
      <w:r w:rsidR="00DC2085" w:rsidRPr="00B75255">
        <w:t>Objednatele</w:t>
      </w:r>
      <w:r w:rsidRPr="00B75255">
        <w:t>.</w:t>
      </w:r>
    </w:p>
    <w:p w14:paraId="55B9240B" w14:textId="77777777" w:rsidR="0016607D" w:rsidRPr="00B75255" w:rsidRDefault="0016607D" w:rsidP="0016607D"/>
    <w:tbl>
      <w:tblPr>
        <w:tblW w:w="922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3614"/>
        <w:gridCol w:w="414"/>
        <w:gridCol w:w="879"/>
        <w:gridCol w:w="539"/>
        <w:gridCol w:w="932"/>
        <w:gridCol w:w="1336"/>
        <w:gridCol w:w="15"/>
      </w:tblGrid>
      <w:tr w:rsidR="0016607D" w:rsidRPr="00B75255" w14:paraId="06F15D95" w14:textId="77777777" w:rsidTr="00E935C2">
        <w:trPr>
          <w:cantSplit/>
          <w:trHeight w:val="285"/>
          <w:tblHeader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AA8AD16" w14:textId="7A8B0F5A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99" w:name="_Toc55820345"/>
            <w:bookmarkStart w:id="100" w:name="_Toc534801668"/>
            <w:bookmarkStart w:id="101" w:name="_Toc534803071"/>
            <w:bookmarkStart w:id="102" w:name="_Toc534805710"/>
            <w:bookmarkStart w:id="103" w:name="_Toc534805757"/>
            <w:bookmarkStart w:id="104" w:name="_Toc534805971"/>
            <w:bookmarkStart w:id="105" w:name="_Toc337360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</w:t>
            </w:r>
            <w:bookmarkEnd w:id="9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bookmarkEnd w:id="100"/>
            <w:bookmarkEnd w:id="101"/>
            <w:bookmarkEnd w:id="102"/>
            <w:bookmarkEnd w:id="103"/>
            <w:bookmarkEnd w:id="104"/>
            <w:bookmarkEnd w:id="105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404FED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EB103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7CEE3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C15ED7D" w14:textId="77777777" w:rsidTr="00E935C2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49FC1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2FC5567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093FA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7ED0C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F927D4" w14:textId="77777777" w:rsidTr="00E027CA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044A4E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4764F16" w14:textId="77777777" w:rsidR="0016607D" w:rsidRPr="00B75255" w:rsidRDefault="0016607D" w:rsidP="00E027CA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9C4E8C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22379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C2CDF2" w14:textId="77777777" w:rsidTr="00E027CA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2799AF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15D55A15" w14:textId="77777777" w:rsidR="0016607D" w:rsidRPr="00B75255" w:rsidRDefault="0016607D" w:rsidP="00E027CA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  <w:p w14:paraId="5B2625F2" w14:textId="71AD063E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618A92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1C230D52" w14:textId="69418C4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EB3865" w14:textId="77777777" w:rsidTr="00E027CA">
        <w:trPr>
          <w:cantSplit/>
          <w:trHeight w:val="241"/>
          <w:tblHeader/>
        </w:trPr>
        <w:tc>
          <w:tcPr>
            <w:tcW w:w="15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576377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1DEC91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179EEB0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2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46AA50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986D4E" w14:textId="77777777" w:rsidTr="009A299C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3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0DF45B1" w14:textId="4CD9F658" w:rsidR="0016607D" w:rsidRPr="00B75255" w:rsidRDefault="0016607D" w:rsidP="009A299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  <w:r w:rsidRPr="00B75255">
              <w:rPr>
                <w:b/>
                <w:sz w:val="16"/>
                <w:szCs w:val="16"/>
              </w:rPr>
              <w:t>A1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8190A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požadavky</w:t>
            </w:r>
            <w:r w:rsidRPr="00B75255">
              <w:t> </w:t>
            </w:r>
          </w:p>
        </w:tc>
      </w:tr>
      <w:tr w:rsidR="0016607D" w:rsidRPr="00B75255" w14:paraId="3EEC2AF2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98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A61A1D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76A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576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C833767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466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855CB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F1F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celého dispozičního řešení včetně prostoru potřebného pro kladkostroje, jeřáby, prostory údržby a přístupové cesty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34F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31BCA" w:rsidRPr="00B75255" w14:paraId="2AB415CE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466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1D5B07" w14:textId="77777777" w:rsidR="00131BCA" w:rsidRPr="00B75255" w:rsidRDefault="00131BCA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1B00" w14:textId="634A3302" w:rsidR="00131BCA" w:rsidRPr="00B75255" w:rsidRDefault="00131BC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Seznam komponent, u nichž se předpokládá, že se po celou dobu životnosti </w:t>
            </w:r>
            <w:r w:rsidR="00093F41" w:rsidRPr="00B75255">
              <w:rPr>
                <w:sz w:val="16"/>
                <w:szCs w:val="16"/>
              </w:rPr>
              <w:t xml:space="preserve">Linky </w:t>
            </w:r>
            <w:r w:rsidRPr="00B75255">
              <w:rPr>
                <w:sz w:val="16"/>
                <w:szCs w:val="16"/>
              </w:rPr>
              <w:t>budou zvedat skrz plášť budovy a potvrzení toho, že to lze provádět bez odstranění primárních ocelových konstrukcí v plášti budovy.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816D" w14:textId="77777777" w:rsidR="00131BCA" w:rsidRPr="00B75255" w:rsidRDefault="00131BCA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AC410AA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F13E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73F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schéma (PFD) s procesními daty jmenovitých hmotnostních/objemových toků, energetických toků (entalpií), teplot, tlaků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C77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E2B84DC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049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B5AB" w14:textId="2D849931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Tabulka/diagram tlakových ztrát </w:t>
            </w:r>
            <w:r w:rsidR="00093F41" w:rsidRPr="00B75255">
              <w:rPr>
                <w:sz w:val="16"/>
                <w:szCs w:val="16"/>
              </w:rPr>
              <w:t>potrubí spalinovodů</w:t>
            </w:r>
            <w:r w:rsidRPr="00B75255">
              <w:rPr>
                <w:sz w:val="16"/>
                <w:szCs w:val="16"/>
              </w:rPr>
              <w:t xml:space="preserve"> (nominální a </w:t>
            </w:r>
            <w:r w:rsidR="00093F41" w:rsidRPr="00B75255">
              <w:rPr>
                <w:sz w:val="16"/>
                <w:szCs w:val="16"/>
              </w:rPr>
              <w:t>návrhový</w:t>
            </w:r>
            <w:r w:rsidRPr="00B75255">
              <w:rPr>
                <w:sz w:val="16"/>
                <w:szCs w:val="16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263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12E1DDF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4E2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AA1C" w14:textId="39315A7E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metody, postupu a času potřebného pro n</w:t>
            </w:r>
            <w:r w:rsidR="006C7AA8" w:rsidRPr="00B75255">
              <w:rPr>
                <w:sz w:val="16"/>
                <w:szCs w:val="16"/>
              </w:rPr>
              <w:t>ajíždění</w:t>
            </w:r>
            <w:r w:rsidRPr="00B75255">
              <w:rPr>
                <w:sz w:val="16"/>
                <w:szCs w:val="16"/>
              </w:rPr>
              <w:t xml:space="preserve"> a odstavení </w:t>
            </w:r>
            <w:r w:rsidR="00093F41" w:rsidRPr="00B75255">
              <w:rPr>
                <w:sz w:val="16"/>
                <w:szCs w:val="16"/>
              </w:rPr>
              <w:t>Linky</w:t>
            </w:r>
            <w:r w:rsidRPr="00B75255">
              <w:rPr>
                <w:sz w:val="16"/>
                <w:szCs w:val="16"/>
              </w:rPr>
              <w:t xml:space="preserve">, zobrazeno na </w:t>
            </w:r>
            <w:r w:rsidR="00093F41" w:rsidRPr="00B75255">
              <w:rPr>
                <w:sz w:val="16"/>
                <w:szCs w:val="16"/>
              </w:rPr>
              <w:t xml:space="preserve">najížděcí </w:t>
            </w:r>
            <w:r w:rsidRPr="00B75255">
              <w:rPr>
                <w:sz w:val="16"/>
                <w:szCs w:val="16"/>
              </w:rPr>
              <w:t>křivce. Musí být zahrnuta doba a četnost intervalů údržby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CC3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E935C2" w:rsidRPr="00B75255" w14:paraId="78D76711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A2AB4E" w14:textId="77777777" w:rsidR="00E935C2" w:rsidRPr="00B75255" w:rsidRDefault="00E935C2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9565" w14:textId="35696DC3" w:rsidR="00E935C2" w:rsidRPr="00B75255" w:rsidRDefault="00E935C2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Jmenovitá </w:t>
            </w:r>
            <w:r w:rsidR="00093F41" w:rsidRPr="00B75255">
              <w:rPr>
                <w:sz w:val="16"/>
                <w:szCs w:val="16"/>
              </w:rPr>
              <w:t>bilance vodních toků Linky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172A" w14:textId="77777777" w:rsidR="00E935C2" w:rsidRPr="00B75255" w:rsidRDefault="00E935C2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EC0131E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13C970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D488" w14:textId="1DBF17B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Tepelné bilance pro všechny body zatížení turbíny uvedené v příloze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</w:t>
            </w:r>
          </w:p>
          <w:p w14:paraId="18DB628A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52834C6" w14:textId="513859ED" w:rsidR="00093F41" w:rsidRPr="00B75255" w:rsidRDefault="0016607D" w:rsidP="006C7AA8">
            <w:pPr>
              <w:pStyle w:val="Textkomente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Tepelné bilance bude zahrnovat stav voda/pára (p, T, h, m), a to za všech relevantních podmínek parního cyklu včetně</w:t>
            </w:r>
            <w:r w:rsidR="00093F41" w:rsidRPr="00B75255">
              <w:rPr>
                <w:sz w:val="16"/>
                <w:szCs w:val="16"/>
              </w:rPr>
              <w:t>:</w:t>
            </w:r>
            <w:r w:rsidRPr="00B75255">
              <w:rPr>
                <w:sz w:val="16"/>
                <w:szCs w:val="16"/>
              </w:rPr>
              <w:t xml:space="preserve"> </w:t>
            </w:r>
          </w:p>
          <w:p w14:paraId="2AE3B8AB" w14:textId="1DB5F60A" w:rsidR="006C7AA8" w:rsidRPr="00B75255" w:rsidRDefault="00093F41" w:rsidP="006C7AA8">
            <w:pPr>
              <w:pStyle w:val="Textkomente"/>
            </w:pPr>
            <w:r w:rsidRPr="00B75255">
              <w:rPr>
                <w:sz w:val="16"/>
                <w:szCs w:val="16"/>
              </w:rPr>
              <w:t xml:space="preserve">- komory </w:t>
            </w:r>
            <w:r w:rsidR="006C7AA8" w:rsidRPr="00B75255">
              <w:rPr>
                <w:sz w:val="16"/>
                <w:szCs w:val="16"/>
              </w:rPr>
              <w:t>rozváděcího kola</w:t>
            </w:r>
          </w:p>
          <w:p w14:paraId="033D05D2" w14:textId="2AF8413E" w:rsidR="00093F41" w:rsidRPr="00B75255" w:rsidRDefault="0016607D" w:rsidP="00E935C2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všech odběrů/</w:t>
            </w:r>
            <w:r w:rsidR="00093F41" w:rsidRPr="00B75255">
              <w:rPr>
                <w:sz w:val="16"/>
                <w:szCs w:val="16"/>
              </w:rPr>
              <w:t>regulovaných odběrů</w:t>
            </w:r>
            <w:r w:rsidRPr="00B75255">
              <w:rPr>
                <w:sz w:val="16"/>
                <w:szCs w:val="16"/>
              </w:rPr>
              <w:t xml:space="preserve"> </w:t>
            </w:r>
          </w:p>
          <w:p w14:paraId="3249B654" w14:textId="10EBACD6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veškeré ucpávkové páry /</w:t>
            </w:r>
            <w:r w:rsidR="00093F41" w:rsidRPr="00B75255">
              <w:rPr>
                <w:sz w:val="16"/>
                <w:szCs w:val="16"/>
              </w:rPr>
              <w:t xml:space="preserve">vyrovnávacího </w:t>
            </w:r>
            <w:r w:rsidRPr="00B75255">
              <w:rPr>
                <w:sz w:val="16"/>
                <w:szCs w:val="16"/>
              </w:rPr>
              <w:t>pístů</w:t>
            </w:r>
          </w:p>
          <w:p w14:paraId="336008CC" w14:textId="2AE51B01" w:rsidR="00FB796D" w:rsidRPr="00B75255" w:rsidRDefault="00FB796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4A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C45F7" w:rsidRPr="00B75255" w14:paraId="36F31213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4A6BAA" w14:textId="52C4BFBE" w:rsidR="001C45F7" w:rsidRPr="00B75255" w:rsidRDefault="001C45F7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A20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3EE3" w14:textId="3AB6B1DA" w:rsidR="001C45F7" w:rsidRPr="00B75255" w:rsidRDefault="001C45F7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korekční křivky nebo rovnice, které definují </w:t>
            </w:r>
            <w:r w:rsidR="00093F41" w:rsidRPr="00B75255">
              <w:rPr>
                <w:sz w:val="16"/>
                <w:szCs w:val="16"/>
              </w:rPr>
              <w:t>garantované parametry</w:t>
            </w:r>
            <w:r w:rsidRPr="00B75255">
              <w:rPr>
                <w:sz w:val="16"/>
                <w:szCs w:val="16"/>
              </w:rPr>
              <w:t xml:space="preserve"> použitelné pro všechny body spalovacího diagramu a všechny provozní podmínky, které jsou mimo kontrolu Zhotovitele. Viz A20     </w:t>
            </w:r>
            <w:r w:rsidRPr="00B75255">
              <w:rPr>
                <w:i/>
                <w:iCs/>
                <w:sz w:val="16"/>
                <w:szCs w:val="16"/>
              </w:rPr>
              <w:t xml:space="preserve"> Postup pro výkonové zkoušky</w:t>
            </w:r>
            <w:r w:rsidRPr="00B75255">
              <w:rPr>
                <w:sz w:val="16"/>
                <w:szCs w:val="16"/>
              </w:rPr>
              <w:br/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540B" w14:textId="7301CB9F" w:rsidR="001C45F7" w:rsidRPr="00DA3998" w:rsidRDefault="00DA3998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  <w:rPrChange w:id="106" w:author="Pavel Slezák" w:date="2025-03-07T21:09:00Z" w16du:dateUtc="2025-03-07T20:09:00Z">
                  <w:rPr>
                    <w:rFonts w:cs="Arial"/>
                  </w:rPr>
                </w:rPrChange>
              </w:rPr>
            </w:pPr>
            <w:ins w:id="107" w:author="Pavel Slezák" w:date="2025-03-07T21:08:00Z" w16du:dateUtc="2025-03-07T20:08:00Z">
              <w:r w:rsidRPr="00DA3998">
                <w:rPr>
                  <w:rFonts w:cs="Arial"/>
                  <w:sz w:val="16"/>
                  <w:szCs w:val="16"/>
                  <w:rPrChange w:id="108" w:author="Pavel Slezák" w:date="2025-03-07T21:09:00Z" w16du:dateUtc="2025-03-07T20:09:00Z">
                    <w:rPr>
                      <w:rFonts w:cs="Arial"/>
                    </w:rPr>
                  </w:rPrChange>
                </w:rPr>
                <w:t>Příloha č. 1 této Části 0.</w:t>
              </w:r>
            </w:ins>
            <w:ins w:id="109" w:author="Pavel Slezák" w:date="2025-03-07T21:17:00Z" w16du:dateUtc="2025-03-07T20:17:00Z">
              <w:r w:rsidR="007E4AE5">
                <w:rPr>
                  <w:rFonts w:cs="Arial"/>
                  <w:sz w:val="16"/>
                  <w:szCs w:val="16"/>
                </w:rPr>
                <w:t>g</w:t>
              </w:r>
            </w:ins>
            <w:ins w:id="110" w:author="Pavel Slezák" w:date="2025-03-07T21:08:00Z" w16du:dateUtc="2025-03-07T20:08:00Z">
              <w:r w:rsidRPr="00DA3998">
                <w:rPr>
                  <w:rFonts w:cs="Arial"/>
                  <w:sz w:val="16"/>
                  <w:szCs w:val="16"/>
                  <w:rPrChange w:id="111" w:author="Pavel Slezák" w:date="2025-03-07T21:09:00Z" w16du:dateUtc="2025-03-07T20:09:00Z">
                    <w:rPr>
                      <w:rFonts w:cs="Arial"/>
                    </w:rPr>
                  </w:rPrChange>
                </w:rPr>
                <w:t xml:space="preserve"> </w:t>
              </w:r>
              <w:r w:rsidRPr="007E4AE5">
                <w:rPr>
                  <w:rFonts w:cs="Arial"/>
                  <w:i/>
                  <w:iCs/>
                  <w:sz w:val="16"/>
                  <w:szCs w:val="16"/>
                  <w:rPrChange w:id="112" w:author="Pavel Slezák" w:date="2025-03-07T21:17:00Z" w16du:dateUtc="2025-03-07T20:17:00Z">
                    <w:rPr>
                      <w:rFonts w:cs="Arial"/>
                    </w:rPr>
                  </w:rPrChange>
                </w:rPr>
                <w:t>Formuláře pro technické údaje</w:t>
              </w:r>
              <w:r w:rsidRPr="00DA3998">
                <w:rPr>
                  <w:rFonts w:cs="Arial"/>
                  <w:sz w:val="16"/>
                  <w:szCs w:val="16"/>
                  <w:rPrChange w:id="113" w:author="Pavel Slezák" w:date="2025-03-07T21:09:00Z" w16du:dateUtc="2025-03-07T20:09:00Z">
                    <w:rPr>
                      <w:rFonts w:cs="Arial"/>
                    </w:rPr>
                  </w:rPrChange>
                </w:rPr>
                <w:t xml:space="preserve"> </w:t>
              </w:r>
            </w:ins>
          </w:p>
        </w:tc>
      </w:tr>
      <w:tr w:rsidR="0016607D" w:rsidRPr="00B75255" w14:paraId="52F175AA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AA2955" w14:textId="05C3732E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8E01" w14:textId="0DD1D2D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</w:t>
            </w:r>
            <w:r w:rsidR="00093F41" w:rsidRPr="00B75255">
              <w:rPr>
                <w:sz w:val="16"/>
                <w:szCs w:val="16"/>
              </w:rPr>
              <w:t>spotřebních</w:t>
            </w:r>
            <w:r w:rsidRPr="00B75255">
              <w:rPr>
                <w:sz w:val="16"/>
                <w:szCs w:val="16"/>
              </w:rPr>
              <w:t xml:space="preserve"> dílů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73F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6C3C2E6" w14:textId="77777777" w:rsidTr="009A299C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3BD7AC" w14:textId="77AE96A9" w:rsidR="0016607D" w:rsidRPr="00B75255" w:rsidRDefault="0016607D" w:rsidP="009A299C">
            <w:pPr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9DF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strategických náhradních dílů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638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836E198" w14:textId="77777777" w:rsidTr="00084B36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3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18ECBC" w14:textId="77777777" w:rsidR="0016607D" w:rsidRPr="00B75255" w:rsidRDefault="0016607D" w:rsidP="009A299C">
            <w:pPr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3ED9CF" w14:textId="77777777" w:rsidR="0016607D" w:rsidRPr="00B75255" w:rsidRDefault="0016607D" w:rsidP="007414E1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Provozní podmínky</w:t>
            </w:r>
            <w:r w:rsidRPr="00B75255">
              <w:t> </w:t>
            </w:r>
          </w:p>
        </w:tc>
      </w:tr>
      <w:tr w:rsidR="0016607D" w:rsidRPr="00B75255" w14:paraId="1683B8C0" w14:textId="77777777" w:rsidTr="00084B36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7966C0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A81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74F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216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1B7D126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535E0A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79A0" w14:textId="4593138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Doba </w:t>
            </w:r>
            <w:r w:rsidR="00093F41" w:rsidRPr="00B75255">
              <w:t xml:space="preserve">trvání </w:t>
            </w:r>
            <w:r w:rsidRPr="00B75255">
              <w:t>údržby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E0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hodin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B4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1B91E7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3DF70DA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31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Četnost intervalů údržby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12C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9D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</w:tbl>
    <w:p w14:paraId="39B90D61" w14:textId="77777777" w:rsidR="0016607D" w:rsidRPr="00B75255" w:rsidRDefault="0016607D" w:rsidP="0016607D"/>
    <w:p w14:paraId="0B432080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2942954F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3614"/>
        <w:gridCol w:w="1134"/>
        <w:gridCol w:w="159"/>
        <w:gridCol w:w="1543"/>
        <w:gridCol w:w="1188"/>
      </w:tblGrid>
      <w:tr w:rsidR="0016607D" w:rsidRPr="00B75255" w14:paraId="1EA3B934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A66C41F" w14:textId="5E22CE44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114" w:name="_Toc5582034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</w:t>
            </w:r>
            <w:bookmarkEnd w:id="11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37EE3F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5FBE9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C47EE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2E0020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A04D1C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75F0FA5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8BFB74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DE75ED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01EC2E5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C790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60FFB5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Administrativní požadavky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E29FC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BBF97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FDF378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727AB8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0BB204A5" w14:textId="77777777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  <w:p w14:paraId="4768F666" w14:textId="77777777" w:rsidR="0016607D" w:rsidRPr="00B75255" w:rsidRDefault="0016607D" w:rsidP="00E935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20C1735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38725A4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01281C" w14:textId="77777777" w:rsidTr="006B766D">
        <w:trPr>
          <w:cantSplit/>
          <w:trHeight w:val="241"/>
          <w:tblHeader/>
        </w:trPr>
        <w:tc>
          <w:tcPr>
            <w:tcW w:w="15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4A71F35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109266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5B8126F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3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04BFD2A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0499A6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6C930A" w14:textId="77777777" w:rsidR="0016607D" w:rsidRPr="00B75255" w:rsidRDefault="0016607D" w:rsidP="00E935C2">
            <w:pPr>
              <w:keepNext/>
              <w:keepLines/>
              <w:shd w:val="clear" w:color="auto" w:fill="DEE8F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951AA71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  <w:r w:rsidRPr="00B75255">
              <w:rPr>
                <w:b/>
              </w:rPr>
              <w:t>Administrativní požadavky</w:t>
            </w:r>
          </w:p>
        </w:tc>
      </w:tr>
      <w:tr w:rsidR="0016607D" w:rsidRPr="00B75255" w14:paraId="3B77946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87650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6A6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A9D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2EEF40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585C6DA" w14:textId="6DB6CC92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8E4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Standard pro systém řízení kvality používaný Zhotovitelem, pokud je zaveden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42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276878D" w14:textId="77777777" w:rsidTr="006B766D">
        <w:trPr>
          <w:cantSplit/>
          <w:trHeight w:val="25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413F67A" w14:textId="6DB27DA8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B2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6291" w14:textId="3AABA81B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Návrh plánu bezpečnosti a ochrany zdraví, který stanoví, jak Zhotovitel zohledňuje aspekty ochrany zdraví, bezpečnosti a životního prostředí během fáze projektování, </w:t>
            </w:r>
            <w:r w:rsidR="00093F41" w:rsidRPr="00B75255">
              <w:rPr>
                <w:bCs/>
                <w:sz w:val="16"/>
                <w:szCs w:val="16"/>
              </w:rPr>
              <w:t xml:space="preserve">výstavby </w:t>
            </w:r>
            <w:r w:rsidRPr="00B75255">
              <w:rPr>
                <w:bCs/>
                <w:sz w:val="16"/>
                <w:szCs w:val="16"/>
              </w:rPr>
              <w:t>a uvádění do provozu, a to jak z hlediska budoucího provozu a údržby, tak z hlediska plánování a provádění montáže a uvedení do provozu.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20A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B5EB64E" w14:textId="77777777" w:rsidTr="006B766D">
        <w:trPr>
          <w:cantSplit/>
          <w:trHeight w:val="28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83B00B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4EAA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EC13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9BA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A63A73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3FBA1D0" w14:textId="738B8599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61BD" w14:textId="665CE34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Potřebný zdroj elektrické energie na </w:t>
            </w:r>
            <w:r w:rsidR="00093F41" w:rsidRPr="00B75255">
              <w:t>S</w:t>
            </w:r>
            <w:r w:rsidRPr="00B75255">
              <w:t>taveništi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337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A26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D783386" w14:textId="77777777" w:rsidTr="006B766D">
        <w:trPr>
          <w:cantSplit/>
          <w:trHeight w:val="25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C1268E8" w14:textId="4A912A41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B6</w:t>
            </w:r>
          </w:p>
          <w:p w14:paraId="794F5F2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30F5" w14:textId="14891CD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Nezbytná stavební plocha pro skladování a předmontáž, včetně logistického plánu </w:t>
            </w:r>
            <w:r w:rsidR="00093F41" w:rsidRPr="00B75255">
              <w:t>S</w:t>
            </w:r>
            <w:r w:rsidRPr="00B75255">
              <w:t>taveniště.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26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92F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675D8F5E" w14:textId="77777777" w:rsidR="0016607D" w:rsidRPr="00B75255" w:rsidRDefault="0016607D" w:rsidP="0016607D"/>
    <w:p w14:paraId="0B51F460" w14:textId="77777777" w:rsidR="0016607D" w:rsidRPr="00B75255" w:rsidRDefault="0016607D" w:rsidP="0016607D"/>
    <w:p w14:paraId="6218B794" w14:textId="77777777" w:rsidR="0016607D" w:rsidRPr="00B75255" w:rsidRDefault="0016607D" w:rsidP="0016607D"/>
    <w:p w14:paraId="69478526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17"/>
        </w:numPr>
        <w:suppressAutoHyphens w:val="0"/>
        <w:spacing w:after="230"/>
        <w:contextualSpacing w:val="0"/>
      </w:pPr>
      <w:r w:rsidRPr="00B75255">
        <w:br w:type="page"/>
      </w:r>
    </w:p>
    <w:p w14:paraId="77CC0195" w14:textId="6B239D4C" w:rsidR="0016607D" w:rsidRPr="00B75255" w:rsidRDefault="00093F41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15" w:name="_Toc378064108"/>
      <w:bookmarkStart w:id="116" w:name="_Toc30097109"/>
      <w:bookmarkStart w:id="117" w:name="_Toc192640130"/>
      <w:r w:rsidRPr="00B75255">
        <w:lastRenderedPageBreak/>
        <w:t>Spalovací systém/</w:t>
      </w:r>
      <w:r w:rsidR="0016607D" w:rsidRPr="00B75255">
        <w:t>kotel</w:t>
      </w:r>
      <w:bookmarkEnd w:id="115"/>
      <w:bookmarkEnd w:id="116"/>
      <w:bookmarkEnd w:id="117"/>
    </w:p>
    <w:p w14:paraId="686597DA" w14:textId="49CD227B" w:rsidR="0016607D" w:rsidRPr="00B75255" w:rsidRDefault="0016607D" w:rsidP="0016607D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A2 </w:t>
      </w:r>
      <w:r w:rsidRPr="00B75255">
        <w:rPr>
          <w:i/>
          <w:iCs/>
        </w:rPr>
        <w:t xml:space="preserve">Technické specifikace pro </w:t>
      </w:r>
      <w:r w:rsidR="004C75AF" w:rsidRPr="00B75255">
        <w:rPr>
          <w:i/>
          <w:iCs/>
        </w:rPr>
        <w:t>spalovací systém</w:t>
      </w:r>
      <w:r w:rsidRPr="00B75255">
        <w:rPr>
          <w:i/>
          <w:iCs/>
        </w:rPr>
        <w:t>/kotel.</w:t>
      </w:r>
    </w:p>
    <w:p w14:paraId="1C7F8799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3614"/>
        <w:gridCol w:w="1277"/>
        <w:gridCol w:w="16"/>
        <w:gridCol w:w="1530"/>
        <w:gridCol w:w="13"/>
        <w:gridCol w:w="1188"/>
      </w:tblGrid>
      <w:tr w:rsidR="0016607D" w:rsidRPr="00B75255" w14:paraId="2BD677F0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81C6A8" w14:textId="7414E198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118" w:name="_Toc5582034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</w:t>
            </w:r>
            <w:bookmarkEnd w:id="11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4AEFF3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8818ED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D5187E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349CCC5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DC40AA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44DA7C8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CE8B75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6CE4C1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2CCC7BF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14187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9EB6226" w14:textId="5DB0A764" w:rsidR="0016607D" w:rsidRPr="00B75255" w:rsidRDefault="004C75AF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</w:t>
            </w:r>
            <w:r w:rsidR="0016607D" w:rsidRPr="00B75255">
              <w:rPr>
                <w:b/>
                <w:bCs/>
              </w:rPr>
              <w:t>/kotel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6212A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1631F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AB3F7AB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17E5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04222953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19" w:name="_Ref282525613"/>
            <w:r w:rsidRPr="00B75255">
              <w:rPr>
                <w:b/>
              </w:rPr>
              <w:t>Obecná data</w:t>
            </w:r>
            <w:bookmarkEnd w:id="119"/>
          </w:p>
          <w:p w14:paraId="2D980BED" w14:textId="77777777" w:rsidR="0016607D" w:rsidRPr="00B75255" w:rsidRDefault="0016607D" w:rsidP="00E935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3D0E547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69CB63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E088C9" w14:textId="77777777" w:rsidTr="006B766D">
        <w:trPr>
          <w:cantSplit/>
          <w:trHeight w:val="241"/>
          <w:tblHeader/>
        </w:trPr>
        <w:tc>
          <w:tcPr>
            <w:tcW w:w="15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2531256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6973AD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15E4B6C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31" w:type="dxa"/>
            <w:gridSpan w:val="3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02444A3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E0767E0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EC483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9B0B25" w14:textId="5A326E9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Rezidua</w:t>
            </w:r>
            <w:r w:rsidR="004C75AF" w:rsidRPr="00B75255">
              <w:rPr>
                <w:b/>
                <w:bCs/>
              </w:rPr>
              <w:t xml:space="preserve"> (odpadní produkty)</w:t>
            </w:r>
          </w:p>
        </w:tc>
      </w:tr>
      <w:tr w:rsidR="0016607D" w:rsidRPr="00B75255" w14:paraId="70D4417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28E99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4C4F" w14:textId="5D1297F2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3A8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3AD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2506F3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E059A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B68CD" w14:textId="10B9A26A" w:rsidR="0016607D" w:rsidRPr="00B75255" w:rsidRDefault="00E935C2" w:rsidP="00E935C2">
            <w:pPr>
              <w:spacing w:line="240" w:lineRule="auto"/>
              <w:rPr>
                <w:rFonts w:cs="Arial"/>
              </w:rPr>
            </w:pPr>
            <w:r w:rsidRPr="00B75255">
              <w:t>Škvára</w:t>
            </w:r>
          </w:p>
        </w:tc>
      </w:tr>
      <w:tr w:rsidR="0016607D" w:rsidRPr="00B75255" w14:paraId="2DE53BF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77CA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ED2E" w14:textId="01E29E25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Teplota před vynašečem škváry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E7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F1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669CD3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3A538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A2A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ED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1ED5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EABB02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F25E7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F0D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Obsah vody v množství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553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97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A75A3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929E5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44D5" w14:textId="77777777" w:rsidR="0016607D" w:rsidRPr="00B75255" w:rsidRDefault="0016607D" w:rsidP="00E935C2">
            <w:pPr>
              <w:tabs>
                <w:tab w:val="left" w:pos="2610"/>
              </w:tabs>
              <w:spacing w:line="240" w:lineRule="auto"/>
              <w:rPr>
                <w:rFonts w:cs="Arial"/>
              </w:rPr>
            </w:pPr>
            <w:r w:rsidRPr="00B75255">
              <w:t>Propad roštu</w:t>
            </w:r>
            <w:r w:rsidRPr="00B75255">
              <w:tab/>
            </w:r>
          </w:p>
        </w:tc>
      </w:tr>
      <w:tr w:rsidR="0016607D" w:rsidRPr="00B75255" w14:paraId="271C1A9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3C208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D31C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A5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82A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E1A07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349EC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0D7" w14:textId="2D5BF8FB" w:rsidR="0016607D" w:rsidRPr="00B75255" w:rsidRDefault="004C75AF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Popel </w:t>
            </w:r>
            <w:r w:rsidR="0016607D" w:rsidRPr="00B75255">
              <w:t xml:space="preserve">z kotle </w:t>
            </w:r>
          </w:p>
        </w:tc>
      </w:tr>
      <w:tr w:rsidR="0016607D" w:rsidRPr="00B75255" w14:paraId="19E1883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D6D7F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0E0B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2B6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4C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77C76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33F12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894A" w14:textId="1029C8DB" w:rsidR="0016607D" w:rsidRPr="00B75255" w:rsidRDefault="00084B36" w:rsidP="00E935C2">
            <w:pPr>
              <w:spacing w:line="240" w:lineRule="auto"/>
              <w:rPr>
                <w:rFonts w:cs="Arial"/>
              </w:rPr>
            </w:pPr>
            <w:r w:rsidRPr="00B75255">
              <w:t>Odpadní vody:</w:t>
            </w:r>
          </w:p>
        </w:tc>
      </w:tr>
      <w:tr w:rsidR="0016607D" w:rsidRPr="00B75255" w14:paraId="684A726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F29AD6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4E31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Celkové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A9F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F5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B4D825A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14E89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2AA6C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Spaliny </w:t>
            </w:r>
          </w:p>
        </w:tc>
      </w:tr>
      <w:tr w:rsidR="0016607D" w:rsidRPr="00B75255" w14:paraId="2A4C8729" w14:textId="77777777" w:rsidTr="006B766D">
        <w:tblPrEx>
          <w:tblLook w:val="0200" w:firstRow="0" w:lastRow="0" w:firstColumn="0" w:lastColumn="0" w:noHBand="1" w:noVBand="0"/>
        </w:tblPrEx>
        <w:trPr>
          <w:trHeight w:val="298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E90E8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08C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3EF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C70F32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EA0C4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FE93" w14:textId="4E02915F" w:rsidR="0016607D" w:rsidRPr="00B75255" w:rsidRDefault="0016607D" w:rsidP="00E935C2">
            <w:pPr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B75255">
              <w:rPr>
                <w:i/>
                <w:sz w:val="16"/>
                <w:szCs w:val="16"/>
              </w:rPr>
              <w:t xml:space="preserve">Prohlášení/potvrzení o tom, že návrh, dimenzování a provoz spalovacího </w:t>
            </w:r>
            <w:r w:rsidR="004C75AF" w:rsidRPr="00B75255">
              <w:rPr>
                <w:i/>
                <w:sz w:val="16"/>
                <w:szCs w:val="16"/>
              </w:rPr>
              <w:t>systému</w:t>
            </w:r>
            <w:r w:rsidRPr="00B75255">
              <w:rPr>
                <w:i/>
                <w:sz w:val="16"/>
                <w:szCs w:val="16"/>
              </w:rPr>
              <w:t xml:space="preserve">/kotle včetně systému SNCR odpovídají specifikacím surového plynu pro spaliny za kotlem uvedené v příloze A13, Procesní a konstrukční data (část 3, v části Čištění spalin), a to zejména s ohledem na </w:t>
            </w:r>
            <w:r w:rsidR="00EC28FB" w:rsidRPr="00B75255">
              <w:rPr>
                <w:i/>
                <w:sz w:val="16"/>
                <w:szCs w:val="16"/>
              </w:rPr>
              <w:t>návrhová data</w:t>
            </w:r>
            <w:r w:rsidRPr="00B75255">
              <w:rPr>
                <w:i/>
                <w:sz w:val="16"/>
                <w:szCs w:val="16"/>
              </w:rPr>
              <w:t xml:space="preserve"> pro proces a strojní zařízení. Je známo, že se obsah HCl,</w:t>
            </w:r>
            <w:r w:rsidR="004C75AF" w:rsidRPr="00B75255">
              <w:rPr>
                <w:i/>
                <w:sz w:val="16"/>
                <w:szCs w:val="16"/>
              </w:rPr>
              <w:t xml:space="preserve"> </w:t>
            </w:r>
            <w:r w:rsidRPr="00B75255">
              <w:rPr>
                <w:i/>
                <w:sz w:val="16"/>
              </w:rPr>
              <w:t>SO</w:t>
            </w:r>
            <w:r w:rsidRPr="00B75255">
              <w:rPr>
                <w:i/>
                <w:sz w:val="16"/>
                <w:vertAlign w:val="subscript"/>
              </w:rPr>
              <w:t>2</w:t>
            </w:r>
            <w:r w:rsidRPr="00B75255">
              <w:rPr>
                <w:i/>
                <w:sz w:val="16"/>
                <w:szCs w:val="16"/>
              </w:rPr>
              <w:t xml:space="preserve">, HF a Hg v surovém plynu se řídí v první řadě složením odpadu.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0D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02408C9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2D7FB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EADF" w14:textId="538FCFE6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40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F53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3D7263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71DDB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6F07" w14:textId="235A0B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Spaliny na výstupu ekonomizéru, očekávaný průměr za 24 hodin a průměr za 0,5 hodiny (97%, 100%):</w:t>
            </w:r>
          </w:p>
        </w:tc>
      </w:tr>
      <w:tr w:rsidR="0016607D" w:rsidRPr="00B75255" w14:paraId="2CB1C51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E1576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10F6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Průtok spalin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76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Nm³/h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0B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8F2A40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E2CA0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B9F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Teplota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63F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69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F138C6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8C8C3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1A96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D43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%, suchý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44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7FF52E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FD78E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D01A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O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2B2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3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1EAA07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1BCE4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E871" w14:textId="2A4D9B1F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NO</w:t>
            </w:r>
            <w:r w:rsidRPr="00B75255">
              <w:rPr>
                <w:vertAlign w:val="subscript"/>
              </w:rPr>
              <w:t>x</w:t>
            </w:r>
            <w:r w:rsidRPr="00B75255">
              <w:t xml:space="preserve">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FEB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mg/Nm³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4B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8022F01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1A8EC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6640" w14:textId="3FB517BF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NH</w:t>
            </w:r>
            <w:r w:rsidRPr="00B75255">
              <w:rPr>
                <w:vertAlign w:val="subscript"/>
              </w:rPr>
              <w:t>3</w:t>
            </w:r>
            <w:r w:rsidRPr="00B75255">
              <w:t>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65B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mg/Nm³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F2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4C1F2A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D1F2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1BD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Částice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164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mg/Nm³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F3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D8224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F863BD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2A523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Dioxin a furany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F7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ng/Nm³ TEQ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3E1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E6CA7A" w14:textId="77777777" w:rsidTr="006B766D">
        <w:trPr>
          <w:cantSplit/>
          <w:trHeight w:val="34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A7497E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BB48D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Tepelná účinnost</w:t>
            </w:r>
            <w:r w:rsidRPr="00B75255">
              <w:rPr>
                <w:b/>
                <w:bCs/>
                <w:i/>
                <w:iCs/>
              </w:rPr>
              <w:t xml:space="preserve">  </w:t>
            </w:r>
          </w:p>
        </w:tc>
      </w:tr>
      <w:tr w:rsidR="0016607D" w:rsidRPr="00B75255" w14:paraId="1B173BF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F2B11F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9D0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45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B3C05F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63C8D8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F2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Energetické bilance: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49B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54D65BF0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BE95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9AB8" w14:textId="506F1395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hodnoty).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72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6E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238BF0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91F3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BCB9" w14:textId="434FFE7C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4"/>
              </w:rPr>
            </w:pPr>
            <w:r w:rsidRPr="00B75255">
              <w:t xml:space="preserve">Specifikace </w:t>
            </w:r>
            <w:r w:rsidR="004C75AF" w:rsidRPr="00B75255">
              <w:t>garantované účinnosti</w:t>
            </w:r>
            <w:r w:rsidRPr="00B75255">
              <w:t>:</w:t>
            </w:r>
          </w:p>
        </w:tc>
      </w:tr>
      <w:tr w:rsidR="0016607D" w:rsidRPr="00B75255" w14:paraId="546CE2D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06384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F85B" w14:textId="13E8610C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Ztráty spalin</w:t>
            </w:r>
            <w:r w:rsidR="004C75AF" w:rsidRPr="00B75255">
              <w:t>ami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A4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12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165052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46AE1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8DDA" w14:textId="3D3163D5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Tepelné ztráty </w:t>
            </w:r>
            <w:r w:rsidR="00480678" w:rsidRPr="00B75255">
              <w:t>škvárou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CF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92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193B4BD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2E9A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9E20" w14:textId="77777777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Chlazení spalovacího systému/kotle vodním nebo vzduchovým chlazením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2D4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0BB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55FBC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898C2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97AC" w14:textId="6EE2C19F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Ztráty sálání</w:t>
            </w:r>
            <w:r w:rsidR="004C75AF" w:rsidRPr="00B75255">
              <w:t>m</w:t>
            </w:r>
            <w:r w:rsidRPr="00B75255">
              <w:t xml:space="preserve"> a konvekc</w:t>
            </w:r>
            <w:r w:rsidR="004C75AF" w:rsidRPr="00B75255">
              <w:t>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83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E2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D6D46D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A9930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7BA8" w14:textId="77777777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Jiné ztráty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44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E4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4B25B1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4391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9CF" w14:textId="647F7B84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Bezpečnostní </w:t>
            </w:r>
            <w:r w:rsidR="004C75AF" w:rsidRPr="00B75255">
              <w:t>rezerva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1DD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5B9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EA6E5A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5D53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AB82" w14:textId="09B25E82" w:rsidR="0016607D" w:rsidRPr="00B75255" w:rsidRDefault="0016607D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parovodního cyklu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87D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5FB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75B457F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987D7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00FF" w14:textId="1AE055C1" w:rsidR="0016607D" w:rsidRPr="00B75255" w:rsidRDefault="0016607D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systému dálkového vytápění</w:t>
            </w:r>
            <w:r w:rsidRPr="00B75255">
              <w:t xml:space="preserve"> z jiných částí (skluz, podavač, boční stěny atd.), pokud je to relevantní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E40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56B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BB539A" w:rsidRPr="00B75255" w14:paraId="0DE56E77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1D4FF6E" w14:textId="77777777" w:rsidR="00BB539A" w:rsidRPr="00B75255" w:rsidRDefault="00BB539A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CEFE" w14:textId="4CA5BCAC" w:rsidR="00BB539A" w:rsidRPr="00B75255" w:rsidRDefault="00BB539A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systému dálkového vytápění</w:t>
            </w:r>
            <w:r w:rsidRPr="00B75255">
              <w:t xml:space="preserve"> ze zbývajících částí (</w:t>
            </w:r>
            <w:r w:rsidR="004C75AF" w:rsidRPr="00B75255">
              <w:t>nádrž odluhu</w:t>
            </w:r>
            <w:r w:rsidRPr="00B75255">
              <w:t>, vzduchové kompresory atd.)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AA4F" w14:textId="77CBBEE7" w:rsidR="00BB539A" w:rsidRPr="00B75255" w:rsidRDefault="00BB539A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6FD7" w14:textId="77777777" w:rsidR="00BB539A" w:rsidRPr="00B75255" w:rsidRDefault="00BB539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88D26E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8615B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9FCF67C" w14:textId="0D43E5F5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Situační plány </w:t>
            </w:r>
            <w:r w:rsidR="004C75AF" w:rsidRPr="00B75255">
              <w:rPr>
                <w:b/>
                <w:bCs/>
              </w:rPr>
              <w:t>Linky</w:t>
            </w:r>
          </w:p>
        </w:tc>
      </w:tr>
      <w:tr w:rsidR="0016607D" w:rsidRPr="00B75255" w14:paraId="12D40A3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FDA89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9E0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C31D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1ED721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8181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560C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Zařízení pro montáž a opravy plus speciální nářadí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DCB5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09F1F37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3002D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3464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Situační výkresy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E04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E7CF9F" w14:textId="77777777" w:rsidTr="006B766D">
        <w:trPr>
          <w:cantSplit/>
          <w:trHeight w:val="340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1601F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56EDA6" w14:textId="00D9A8D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Ostatní </w:t>
            </w:r>
            <w:r w:rsidR="004C75AF" w:rsidRPr="00B75255">
              <w:rPr>
                <w:b/>
                <w:bCs/>
              </w:rPr>
              <w:t>zařízení</w:t>
            </w:r>
          </w:p>
        </w:tc>
      </w:tr>
      <w:tr w:rsidR="0016607D" w:rsidRPr="00B75255" w14:paraId="7924088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4EA3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351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89CB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BB539A" w:rsidRPr="00B75255" w14:paraId="70CB23B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288DF5" w14:textId="77777777" w:rsidR="00BB539A" w:rsidRPr="00B75255" w:rsidRDefault="00BB539A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AFB0" w14:textId="392E3856" w:rsidR="00BB539A" w:rsidRPr="00B75255" w:rsidRDefault="00BB539A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pro </w:t>
            </w:r>
            <w:r w:rsidR="004C75AF" w:rsidRPr="00B75255">
              <w:t xml:space="preserve">potrubní částí </w:t>
            </w:r>
            <w:r w:rsidRPr="00B75255">
              <w:t>a ventily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0247" w14:textId="77777777" w:rsidR="00BB539A" w:rsidRPr="00B75255" w:rsidRDefault="00BB539A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015DFF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6951A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6FAD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hlavních zařízení pro měření průtoku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0B00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7EBF2D2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3D957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D45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Množství, typ, značka a specifikace hlavních čerpadel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C12E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2897665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734BC5E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0B70" w14:textId="3D340FFD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hlavní </w:t>
            </w:r>
            <w:r w:rsidR="004C75AF" w:rsidRPr="00B75255">
              <w:t>instrumentace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7E63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</w:tbl>
    <w:p w14:paraId="533F0C26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3616"/>
        <w:gridCol w:w="1139"/>
        <w:gridCol w:w="1702"/>
        <w:gridCol w:w="1134"/>
      </w:tblGrid>
      <w:tr w:rsidR="0016607D" w:rsidRPr="00B75255" w14:paraId="0C8EC0A1" w14:textId="77777777" w:rsidTr="00BB539A">
        <w:trPr>
          <w:cantSplit/>
          <w:trHeight w:val="2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4C1EC24" w14:textId="06E61514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20" w:name="_Toc55820348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</w:t>
            </w:r>
            <w:bookmarkEnd w:id="12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E8CEE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FB40FD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9D175F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3A8498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A1A432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E60BF9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B80A05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0938710" w14:textId="77777777" w:rsidR="0016607D" w:rsidRPr="00B75255" w:rsidRDefault="0016607D" w:rsidP="00E027C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6B154C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C0DC90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BED73E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F66480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1E5A55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2048C9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392471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DCF892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54165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E8426A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21" w:name="_Ref282525734"/>
            <w:r w:rsidRPr="00B75255">
              <w:rPr>
                <w:b/>
              </w:rPr>
              <w:t>Podmínky dodávky</w:t>
            </w:r>
            <w:bookmarkEnd w:id="121"/>
          </w:p>
          <w:p w14:paraId="214894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</w:tcBorders>
            <w:shd w:val="clear" w:color="auto" w:fill="BAD2E0"/>
          </w:tcPr>
          <w:p w14:paraId="78807FF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4B91EB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52CF73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438F6F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868552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5977BB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718D9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3C53DF4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ED3B9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137D9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Pitná voda /procesní voda /čistý kondenzát</w:t>
            </w:r>
          </w:p>
        </w:tc>
      </w:tr>
      <w:tr w:rsidR="0016607D" w:rsidRPr="00B75255" w14:paraId="51E197EF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E6936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C77D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BD8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AF0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F7E7FCB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E7D1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B2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4D9D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F0C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 Jmen. bod zatížení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EC9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Max. bod zatížení </w:t>
            </w:r>
          </w:p>
        </w:tc>
      </w:tr>
      <w:tr w:rsidR="0016607D" w:rsidRPr="00B75255" w14:paraId="60747DFE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F97805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399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Voda:</w:t>
            </w:r>
          </w:p>
        </w:tc>
      </w:tr>
      <w:tr w:rsidR="0016607D" w:rsidRPr="00B75255" w14:paraId="0FB35272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126A3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A961" w14:textId="2A43DF7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 xml:space="preserve">- Vynašeč škváry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9E1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C15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C5C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4A273C9E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6E946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83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 xml:space="preserve">- do systému demi vody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7B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3DD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9E0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1FBDAD9A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4D5256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9E6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>- jiné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FA1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15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B6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5CA8C25C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B9B75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B95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Max. spotřeba během provozu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D0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9BC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29C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7B6663EF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35220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5CB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Nominální roční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767C" w14:textId="11562C90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</w:t>
            </w:r>
            <w:r w:rsidR="004C75AF" w:rsidRPr="00B75255">
              <w:t>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32F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DEE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5E7D4838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14BC4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B0A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Možné požadavky na tlak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C27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551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E3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D6187FB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7B411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7CDE1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Zajištění dodávek el. energie </w:t>
            </w:r>
          </w:p>
        </w:tc>
      </w:tr>
      <w:tr w:rsidR="0016607D" w:rsidRPr="00B75255" w14:paraId="0247D9F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A577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3B4F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1F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424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0AA42CC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80A9D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C5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Spotřeba energie (400 V):</w:t>
            </w:r>
          </w:p>
        </w:tc>
      </w:tr>
      <w:tr w:rsidR="0016607D" w:rsidRPr="00B75255" w14:paraId="149C7BB5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1647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6F89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 xml:space="preserve">- Max. spotřeba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B9D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CD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5CFB6E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4290D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563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>- Jmenovitá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41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E47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A8A4D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CA81BA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9807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>- Nominální roční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02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MWh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77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410BD1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C7E7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2080F56" w14:textId="1CC9087F" w:rsidR="0016607D" w:rsidRPr="00B75255" w:rsidRDefault="004C75AF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Dodávka </w:t>
            </w:r>
            <w:r w:rsidR="0016607D" w:rsidRPr="00B75255">
              <w:rPr>
                <w:b/>
                <w:bCs/>
              </w:rPr>
              <w:t xml:space="preserve">chladicí vody </w:t>
            </w:r>
          </w:p>
        </w:tc>
      </w:tr>
      <w:tr w:rsidR="0016607D" w:rsidRPr="00B75255" w14:paraId="06EDD44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6F25E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9B4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F1D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449236D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F465B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7F89" w14:textId="6757B1C6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Obecný popis zařízení</w:t>
            </w:r>
            <w:r w:rsidR="004C75AF" w:rsidRPr="00B75255">
              <w:rPr>
                <w:sz w:val="16"/>
                <w:szCs w:val="16"/>
              </w:rPr>
              <w:t xml:space="preserve"> chladící vody Linky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AB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5A9CE64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E0FA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6593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6F6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9825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4D3857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5FD8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72CF" w14:textId="2A4BD74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</w:t>
            </w:r>
            <w:r w:rsidR="004C75AF" w:rsidRPr="00B75255">
              <w:t>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38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12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ED08CC9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37CC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66CA" w14:textId="3A8E197B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Teplota </w:t>
            </w:r>
            <w:r w:rsidR="004C75AF" w:rsidRPr="00B75255">
              <w:t>dodávky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3491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2"/>
                <w:szCs w:val="22"/>
              </w:rPr>
            </w:pPr>
            <w:r w:rsidRPr="00B75255">
              <w:rPr>
                <w:rFonts w:ascii="Symbol" w:hAnsi="Symbol"/>
                <w:sz w:val="22"/>
                <w:szCs w:val="22"/>
              </w:rPr>
              <w:t></w:t>
            </w:r>
            <w:r w:rsidRPr="00B75255">
              <w:t>C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68C7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2"/>
                <w:szCs w:val="22"/>
              </w:rPr>
            </w:pPr>
          </w:p>
        </w:tc>
      </w:tr>
      <w:tr w:rsidR="0016607D" w:rsidRPr="00B75255" w14:paraId="581322F9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B5C37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EB9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Požadovaná chladicí voda:</w:t>
            </w:r>
          </w:p>
        </w:tc>
      </w:tr>
      <w:tr w:rsidR="0016607D" w:rsidRPr="00B75255" w14:paraId="04F6A8AA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3194ED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4C93" w14:textId="77777777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 xml:space="preserve">- Max.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5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BE1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6BE1F1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14499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55F4" w14:textId="78744BFC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>- Jmenovit</w:t>
            </w:r>
            <w:r w:rsidR="004C75AF" w:rsidRPr="00B75255">
              <w:t>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70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5F7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D0130BD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6BAB52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7B2D" w14:textId="77777777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>- Počet spotřebičů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374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698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61B7B48D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526"/>
        <w:gridCol w:w="83"/>
        <w:gridCol w:w="6"/>
        <w:gridCol w:w="1293"/>
        <w:gridCol w:w="35"/>
        <w:gridCol w:w="1082"/>
        <w:gridCol w:w="425"/>
        <w:gridCol w:w="1134"/>
      </w:tblGrid>
      <w:tr w:rsidR="0016607D" w:rsidRPr="00B75255" w14:paraId="65F35838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F9662A8" w14:textId="3DD5C708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22" w:name="_Toc55820349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5</w:t>
            </w:r>
            <w:bookmarkEnd w:id="12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753B44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137DB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66E0A0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527FBC7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96E42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04BFA1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38C56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9CD23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DE2964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8AD28D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1F843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38898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70124F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1F3C3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F93EFC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1083BAF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7DF5D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DE5A49" w14:textId="20940D9E" w:rsidR="0016607D" w:rsidRPr="00B75255" w:rsidRDefault="004C75AF" w:rsidP="00E935C2">
            <w:pPr>
              <w:jc w:val="center"/>
              <w:rPr>
                <w:b/>
              </w:rPr>
            </w:pPr>
            <w:bookmarkStart w:id="123" w:name="_Ref282525768"/>
            <w:r w:rsidRPr="00B75255">
              <w:rPr>
                <w:b/>
              </w:rPr>
              <w:t>Podávací systém</w:t>
            </w:r>
            <w:r w:rsidR="0016607D" w:rsidRPr="00B75255">
              <w:rPr>
                <w:b/>
              </w:rPr>
              <w:t xml:space="preserve"> a rošt</w:t>
            </w:r>
            <w:bookmarkEnd w:id="123"/>
          </w:p>
          <w:p w14:paraId="453A774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</w:tcBorders>
            <w:shd w:val="clear" w:color="auto" w:fill="BAD2E0"/>
          </w:tcPr>
          <w:p w14:paraId="6EFE2FE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87FFC8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7B92AF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E6849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D794A6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12932E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93ADB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1F2033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B6F135" w14:textId="18D2E85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</w:t>
            </w:r>
          </w:p>
          <w:p w14:paraId="4850497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1FE71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Podávací systém</w:t>
            </w:r>
          </w:p>
        </w:tc>
      </w:tr>
      <w:tr w:rsidR="0016607D" w:rsidRPr="00B75255" w14:paraId="138A4E4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728AA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16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77B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FD2F6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EA708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F0B7" w14:textId="675C97F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a technické specifikace </w:t>
            </w:r>
            <w:r w:rsidR="004C75AF" w:rsidRPr="00B75255">
              <w:rPr>
                <w:sz w:val="16"/>
                <w:szCs w:val="16"/>
              </w:rPr>
              <w:t>konstrukce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781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9A5FCA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41EAA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2012" w14:textId="5F3E2F7A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funkce, </w:t>
            </w:r>
            <w:r w:rsidR="004C75AF" w:rsidRPr="00B75255">
              <w:rPr>
                <w:sz w:val="16"/>
                <w:szCs w:val="16"/>
              </w:rPr>
              <w:t>návrhu a řízení</w:t>
            </w:r>
            <w:r w:rsidRPr="00B75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168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B539A" w:rsidRPr="00B75255" w14:paraId="679A5FF2" w14:textId="77777777" w:rsidTr="00BB539A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2E08C3" w14:textId="77777777" w:rsidR="00BB539A" w:rsidRPr="00B75255" w:rsidRDefault="00BB539A" w:rsidP="00BB539A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682A" w14:textId="77777777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6B62" w14:textId="36F35B91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0DF6" w14:textId="310CA0F8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BB539A" w:rsidRPr="00B75255" w14:paraId="508857F6" w14:textId="77777777" w:rsidTr="00BB539A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E7B938" w14:textId="77777777" w:rsidR="00BB539A" w:rsidRPr="00B75255" w:rsidRDefault="00BB539A" w:rsidP="00BB539A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6EEA" w14:textId="034659D1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Celkové hmotnostní zatížení násypky, skluzu a podavače na plošinu násypky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CB1F" w14:textId="3CF0590E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t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1C02" w14:textId="77777777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F9FE924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DB39F5" w14:textId="6E280946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2.1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84B66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Násypka </w:t>
            </w:r>
          </w:p>
        </w:tc>
      </w:tr>
      <w:tr w:rsidR="0016607D" w:rsidRPr="00B75255" w14:paraId="352A84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BFF6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E090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CC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28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358FBB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5261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A2C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8F61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16D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t> </w:t>
            </w:r>
          </w:p>
        </w:tc>
      </w:tr>
      <w:tr w:rsidR="0016607D" w:rsidRPr="00B75255" w14:paraId="4B263E7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BD876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5D4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Objem: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3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F6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5038F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3716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D9D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Materiál a tloušťka materiálu (ocelové desky atd.)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28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D29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26136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2A5C3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F8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Uhly sklonu stran násypky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B8D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CC9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7638E7B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C22524" w14:textId="10F8C110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2.2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1792B2" w14:textId="1D3A5FF3" w:rsidR="0016607D" w:rsidRPr="00B75255" w:rsidRDefault="00BB539A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Odpadový skluz  </w:t>
            </w:r>
          </w:p>
        </w:tc>
      </w:tr>
      <w:tr w:rsidR="0016607D" w:rsidRPr="00B75255" w14:paraId="1D6A838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DDA0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141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60A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84BE25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45A61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A63" w14:textId="6B60423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toho, zda se má </w:t>
            </w:r>
            <w:r w:rsidR="004C75AF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rozbíjení možn</w:t>
            </w:r>
            <w:r w:rsidR="004C75AF" w:rsidRPr="00B75255">
              <w:rPr>
                <w:sz w:val="16"/>
                <w:szCs w:val="16"/>
              </w:rPr>
              <w:t>ého</w:t>
            </w:r>
            <w:r w:rsidRPr="00B75255">
              <w:rPr>
                <w:sz w:val="16"/>
                <w:szCs w:val="16"/>
              </w:rPr>
              <w:t xml:space="preserve"> ucpání/klen</w:t>
            </w:r>
            <w:r w:rsidR="004C75AF" w:rsidRPr="00B75255">
              <w:rPr>
                <w:sz w:val="16"/>
                <w:szCs w:val="16"/>
              </w:rPr>
              <w:t>by</w:t>
            </w:r>
            <w:r w:rsidRPr="00B75255">
              <w:rPr>
                <w:sz w:val="16"/>
                <w:szCs w:val="16"/>
              </w:rPr>
              <w:t xml:space="preserve"> používat </w:t>
            </w:r>
            <w:r w:rsidR="00DC2085" w:rsidRPr="00B75255">
              <w:rPr>
                <w:sz w:val="16"/>
                <w:szCs w:val="16"/>
              </w:rPr>
              <w:t>uzávěr</w:t>
            </w:r>
            <w:r w:rsidR="004C75AF" w:rsidRPr="00B75255">
              <w:rPr>
                <w:sz w:val="16"/>
                <w:szCs w:val="16"/>
              </w:rPr>
              <w:t xml:space="preserve"> skluzu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ED5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1903E78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382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FA6E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33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985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70002B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D6D5C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01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3D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3DE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05D7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73F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9E4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Rozměry skluzu, horní část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68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2A5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F58F31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22652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F5C3" w14:textId="66D98CA0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Rozměry </w:t>
            </w:r>
            <w:r w:rsidR="004C75AF" w:rsidRPr="00B75255">
              <w:t>skluzu</w:t>
            </w:r>
            <w:r w:rsidRPr="00B75255">
              <w:t>, spodní část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11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AED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65DD6C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72393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724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Výška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02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BBD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8AB68B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04BE6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147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Max. možná výška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EE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CD8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273460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DD28E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A3B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Materiál a tloušťka materiálu (ocelové desky atd.)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EC2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E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C1E3AF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52E5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AE5" w14:textId="42F4C32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 a velikost</w:t>
            </w:r>
            <w:r w:rsidR="00DC2085" w:rsidRPr="00B75255">
              <w:t xml:space="preserve"> </w:t>
            </w:r>
            <w:r w:rsidR="004C75AF" w:rsidRPr="00B75255">
              <w:t>uzávěru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3F4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FA2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8FDA4D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C8707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610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Chlazení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EA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614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8042F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A1787C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1C8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Zařízení pro monitorování chladicího systému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8D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61B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CCBE2C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95818D" w14:textId="32133564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A2 sekce 2.3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97E22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Měření výšky hladiny v násypce a skluzu</w:t>
            </w:r>
          </w:p>
        </w:tc>
      </w:tr>
      <w:tr w:rsidR="0016607D" w:rsidRPr="00B75255" w14:paraId="27A9B2E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A8986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13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56F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3DEF4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41FC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87A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Zařízení k měření výšky hladiny, typ, počet a značka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AF0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D01F70D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DA22D" w14:textId="25F4081C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2.4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539182" w14:textId="7C3CB32F" w:rsidR="0016607D" w:rsidRPr="00B75255" w:rsidRDefault="00CC283E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Podavač odpadu </w:t>
            </w:r>
          </w:p>
        </w:tc>
      </w:tr>
      <w:tr w:rsidR="0016607D" w:rsidRPr="00B75255" w14:paraId="52112A5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6F8AD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EB4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02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7A3349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91EF7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53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principu podávání s vysvětlením řešení situace, kdy dojde k zaseknutí podavače odpadu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4C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2319AF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24D8D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CB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Materiály, ocelová konstrukce, otěrové desky atd.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48F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BDD775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1B2F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90E4" w14:textId="032DCE48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způsobu odstraňování odpadu z tohoto prostoru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53C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DF9C88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384F7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B88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potřeby chlazení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22E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22C297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8E1AF6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336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dispozičního řešení a řídicího systému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96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205179C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E34E2C" w14:textId="77777777" w:rsidR="00BB539A" w:rsidRPr="00B75255" w:rsidRDefault="00BB539A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B10B" w14:textId="19147AB9" w:rsidR="00BB539A" w:rsidRPr="00B75255" w:rsidRDefault="00BB539A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Zařízení pro řízení a monitorování chladicího systému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E2A3" w14:textId="77777777" w:rsidR="00BB539A" w:rsidRPr="00B75255" w:rsidRDefault="00BB539A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AC767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40771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005A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69B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76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6F53A1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392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C2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Počet sekcí podavače odpadu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6D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61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C444F2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C341C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4D1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Rozměry sekce podavače odpadu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A2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9A6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22C2E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9D9C2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70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C4F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59E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8AFFC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9C568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33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Max. délka zdvihu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2A2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F1F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B3EF8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840CF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95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Počet pracovních zdvihů za hodinu </w:t>
            </w:r>
          </w:p>
        </w:tc>
      </w:tr>
      <w:tr w:rsidR="0016607D" w:rsidRPr="00B75255" w14:paraId="184AD45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F839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687D" w14:textId="42EF474C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8"/>
              </w:numPr>
              <w:spacing w:line="240" w:lineRule="auto"/>
              <w:rPr>
                <w:rFonts w:cs="Arial"/>
              </w:rPr>
            </w:pPr>
            <w:r w:rsidRPr="00B75255">
              <w:t>Minimální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74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zdvih/h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69F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B6FBA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C0DCA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E4B5" w14:textId="5AC8E3C1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7"/>
              </w:numPr>
              <w:spacing w:line="240" w:lineRule="auto"/>
              <w:rPr>
                <w:rFonts w:cs="Arial"/>
              </w:rPr>
            </w:pPr>
            <w:r w:rsidRPr="00B75255">
              <w:t>Maximální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DF2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zdvih/h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B3A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1EDA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6E04F1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0C0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Možná potřeba chlazení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7CB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906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BF0EE8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A7A09E" w14:textId="1DE7D84A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2C99F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Rošt</w:t>
            </w:r>
            <w:r w:rsidRPr="00B75255">
              <w:t> </w:t>
            </w:r>
          </w:p>
        </w:tc>
      </w:tr>
      <w:tr w:rsidR="0016607D" w:rsidRPr="00B75255" w14:paraId="7700A02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FC0C5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24D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358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E535AA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0C30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BF0A" w14:textId="7777777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pracovního principu a systému automatického řízení spalování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D1E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620C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C929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0BF4" w14:textId="7777777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konstrukce, velikosti a designu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780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FB637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7D6C3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2A57" w14:textId="708EF4D1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Geometrie roštu a </w:t>
            </w:r>
            <w:r w:rsidR="004C75AF" w:rsidRPr="00B75255">
              <w:rPr>
                <w:sz w:val="16"/>
                <w:szCs w:val="16"/>
              </w:rPr>
              <w:t>pohonového</w:t>
            </w:r>
            <w:r w:rsidRPr="00B75255">
              <w:rPr>
                <w:sz w:val="16"/>
                <w:szCs w:val="16"/>
              </w:rPr>
              <w:t xml:space="preserve"> mechanismu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1ED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ED257C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23B70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74FD" w14:textId="3752D755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</w:t>
            </w:r>
            <w:r w:rsidR="004C75AF" w:rsidRPr="00B75255">
              <w:rPr>
                <w:sz w:val="16"/>
                <w:szCs w:val="16"/>
              </w:rPr>
              <w:t xml:space="preserve">pohonového </w:t>
            </w:r>
            <w:r w:rsidRPr="00B75255">
              <w:rPr>
                <w:sz w:val="16"/>
                <w:szCs w:val="16"/>
              </w:rPr>
              <w:t>mechanismu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B64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7F3038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7E42C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4FC86" w14:textId="65B8AC1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koncepce přechodov</w:t>
            </w:r>
            <w:r w:rsidR="008974DC" w:rsidRPr="00B75255">
              <w:rPr>
                <w:sz w:val="16"/>
                <w:szCs w:val="16"/>
              </w:rPr>
              <w:t>é</w:t>
            </w:r>
            <w:r w:rsidR="00A87D60" w:rsidRPr="00B75255">
              <w:rPr>
                <w:sz w:val="16"/>
                <w:szCs w:val="16"/>
              </w:rPr>
              <w:t>h</w:t>
            </w:r>
            <w:r w:rsidR="008974DC" w:rsidRPr="00B75255">
              <w:rPr>
                <w:sz w:val="16"/>
                <w:szCs w:val="16"/>
              </w:rPr>
              <w:t xml:space="preserve">o </w:t>
            </w:r>
            <w:r w:rsidRPr="00B75255">
              <w:rPr>
                <w:sz w:val="16"/>
                <w:szCs w:val="16"/>
              </w:rPr>
              <w:t>spoje</w:t>
            </w:r>
            <w:r w:rsidR="008974DC" w:rsidRPr="00B75255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mezi roštem a membránovými stěnami a zvláštní opatření k minimalizaci nákladů na údržbu tohoto přechodového spoje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82E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BB253A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DA440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EE8" w14:textId="2360A894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Návrh vzduchem chlazeného nebo vodou chlazeného roštu [je vyžadováno chlazení vzduchem]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119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292528F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605B8B" w14:textId="77777777" w:rsidR="00BB539A" w:rsidRPr="00B75255" w:rsidRDefault="00BB539A" w:rsidP="00BB539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B82B" w14:textId="1DF7FA3E" w:rsidR="00BB539A" w:rsidRPr="00B75255" w:rsidRDefault="00BB539A" w:rsidP="00BB539A">
            <w:pPr>
              <w:spacing w:line="240" w:lineRule="auto"/>
              <w:jc w:val="both"/>
              <w:rPr>
                <w:sz w:val="16"/>
              </w:rPr>
            </w:pPr>
            <w:r w:rsidRPr="00B75255">
              <w:rPr>
                <w:sz w:val="16"/>
              </w:rPr>
              <w:t>Popis slitiny a výrobce roštnic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06D7" w14:textId="77777777" w:rsidR="00BB539A" w:rsidRPr="00B75255" w:rsidRDefault="00BB539A" w:rsidP="00BB539A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0918D2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643CC1" w14:textId="77777777" w:rsidR="00BB539A" w:rsidRPr="00B75255" w:rsidRDefault="00BB539A" w:rsidP="00BB539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88D0" w14:textId="4D47CC67" w:rsidR="00BB539A" w:rsidRPr="00B75255" w:rsidRDefault="00BB539A" w:rsidP="00BB539A">
            <w:pPr>
              <w:spacing w:line="240" w:lineRule="auto"/>
              <w:jc w:val="both"/>
              <w:rPr>
                <w:sz w:val="16"/>
              </w:rPr>
            </w:pPr>
            <w:r w:rsidRPr="00B75255">
              <w:rPr>
                <w:sz w:val="16"/>
              </w:rPr>
              <w:t>Popis údržby roštu.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5F17" w14:textId="77777777" w:rsidR="00BB539A" w:rsidRPr="00B75255" w:rsidRDefault="00BB539A" w:rsidP="00BB539A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5760C3" w:rsidRPr="00B75255" w14:paraId="03D6776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8F0696" w14:textId="77777777" w:rsidR="005760C3" w:rsidRPr="00B75255" w:rsidRDefault="005760C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B1C3" w14:textId="424128B9" w:rsidR="005760C3" w:rsidRPr="00B75255" w:rsidRDefault="005760C3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Objasnění toho [ano/ne], zda lze rošt dovybavit na vodou chlazený rošt,  a to pokud se vlastnosti odpadu  během životnosti </w:t>
            </w:r>
            <w:r w:rsidR="00815B3E" w:rsidRPr="00B75255">
              <w:rPr>
                <w:sz w:val="16"/>
                <w:szCs w:val="16"/>
              </w:rPr>
              <w:t xml:space="preserve">Linky </w:t>
            </w:r>
            <w:r w:rsidRPr="00B75255">
              <w:rPr>
                <w:sz w:val="16"/>
                <w:szCs w:val="16"/>
              </w:rPr>
              <w:t xml:space="preserve">změní. Pokud ano, popis, jak toho lze dosáhnout, a důsledky, které to bude mít na rošt, </w:t>
            </w:r>
            <w:r w:rsidR="00815B3E" w:rsidRPr="00B75255">
              <w:rPr>
                <w:sz w:val="16"/>
                <w:szCs w:val="16"/>
              </w:rPr>
              <w:t xml:space="preserve">spalovací komoru </w:t>
            </w:r>
            <w:r w:rsidRPr="00B75255">
              <w:rPr>
                <w:sz w:val="16"/>
                <w:szCs w:val="16"/>
              </w:rPr>
              <w:t>a provoz.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56AF" w14:textId="77777777" w:rsidR="005760C3" w:rsidRPr="00B75255" w:rsidRDefault="005760C3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FC599F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EE76C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4F35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18B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993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D02D0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B1205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10CD" w14:textId="58C40EE8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Počet paralelních</w:t>
            </w:r>
            <w:r w:rsidR="008974DC" w:rsidRPr="00B75255">
              <w:t xml:space="preserve"> </w:t>
            </w:r>
            <w:r w:rsidR="00815B3E" w:rsidRPr="00B75255">
              <w:t xml:space="preserve">sekcí </w:t>
            </w:r>
            <w:r w:rsidR="008974DC" w:rsidRPr="00B75255">
              <w:t>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84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EE9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48A58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000C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A64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vzduchem chlazených zón 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2C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AA7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A0EE1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42620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98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Sklon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18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3D0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A2E8A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D9F3E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4DE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Plocha roštu (efektivní)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B33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985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30EE4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C4F3D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35E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Plocha roštu (spalovací část)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F0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DC7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185784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323D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0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Délka (efektivní)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DF7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055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65E7F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65390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A29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Světlá šířka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C3D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9C5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B5859A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815B2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DD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zdvih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4E3A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031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4345D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74112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6CA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Frekvence zdvihů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ECF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1/min.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E4C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24D429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DC34B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D7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hadic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13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BF3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C530FE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00032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C6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trubek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EE5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CFC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919580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9512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BAF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Tepelné zatížení roštu na plochu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96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MW/m²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28F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64E71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521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38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Statické zatížení roštu na plochu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92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kg/(m²*h)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B31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1A42C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02B7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58C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Tepelné zatížení roštu na šířku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97F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MW/m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891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8B9C6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81673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CA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Statické zatížení roštu na šířku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07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kg/(m*h)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64C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853B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FD1C4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997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Max. přijatelná teplota 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53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042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5DE19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416DC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BBCA" w14:textId="747CD05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Pokles tlaku na prázdném</w:t>
            </w:r>
            <w:r w:rsidR="00815B3E" w:rsidRPr="00B75255">
              <w:t xml:space="preserve"> a </w:t>
            </w:r>
            <w:r w:rsidRPr="00B75255">
              <w:t xml:space="preserve">čistém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081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BCF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CB6F54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A45A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DDF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Pokles tlaku na prázdném roštu po 8 000 hodinách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8D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0F0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AC81B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EC830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76E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Materiálové složení komponentů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FB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C0B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728289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F994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0E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Celkový počet roštnic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3C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AEC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8DBB4D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A90A7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04C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Předpokládaná výměna roštnic po: </w:t>
            </w:r>
          </w:p>
        </w:tc>
      </w:tr>
      <w:tr w:rsidR="0016607D" w:rsidRPr="00B75255" w14:paraId="25DA75C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B66950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F289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 xml:space="preserve">  8 000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4EC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2BEA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558E3F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E4BE2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228F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16 000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7E8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B0F9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38821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2EA50B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6BD0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24 000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FC1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6C4D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8AD5B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E29395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6C0E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32 000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2466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C34A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A7BDD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365DD9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0B6C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40 000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13E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D52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5E93FA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29B8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65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Provozní doba před 100% výměnou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C8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let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770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203AA416" w14:textId="77777777" w:rsidR="0016607D" w:rsidRPr="00B75255" w:rsidRDefault="0016607D" w:rsidP="0016607D"/>
    <w:p w14:paraId="04B593FF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44FB535C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53"/>
        <w:gridCol w:w="1223"/>
        <w:gridCol w:w="52"/>
        <w:gridCol w:w="1224"/>
        <w:gridCol w:w="283"/>
        <w:gridCol w:w="1134"/>
      </w:tblGrid>
      <w:tr w:rsidR="0016607D" w:rsidRPr="00B75255" w14:paraId="168CE2DA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8B9D353" w14:textId="1BBC09E4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24" w:name="_Toc5582035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6</w:t>
            </w:r>
            <w:bookmarkEnd w:id="12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BED0E5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04CDF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0204F5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328F99F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A1158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DF53F9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E7708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AD3DE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D0231D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83ED0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973426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A55F4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462A3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3CF96D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DDA9B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1ADC59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1B8969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35FD70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25" w:name="_Ref282525854"/>
            <w:r w:rsidRPr="00B75255">
              <w:rPr>
                <w:b/>
              </w:rPr>
              <w:t>Vzduchové systémy</w:t>
            </w:r>
            <w:bookmarkEnd w:id="125"/>
          </w:p>
          <w:p w14:paraId="7848A52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</w:tcBorders>
            <w:shd w:val="clear" w:color="auto" w:fill="BAD2E0"/>
          </w:tcPr>
          <w:p w14:paraId="15F49F9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649A1B6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92D842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C83FB3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E48CE8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A2927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7DE4F3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11658B6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7F5AE7" w14:textId="6261589C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4.1</w:t>
            </w:r>
          </w:p>
          <w:p w14:paraId="02CF44BC" w14:textId="4B914EA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4.4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48C9AAA" w14:textId="296632A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Systém spalovacího vzduchu a ventilátory </w:t>
            </w:r>
            <w:r w:rsidRPr="00B75255">
              <w:t> </w:t>
            </w:r>
          </w:p>
        </w:tc>
      </w:tr>
      <w:tr w:rsidR="0016607D" w:rsidRPr="00B75255" w14:paraId="6196312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55E64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196B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B3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E69E42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E8F4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B6D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distribuce primárního vzduchu, regulační parametry, rozdělení vzduchových zón a ovládání ventilátoru.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803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7CB0A48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63415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0916" w14:textId="73528A2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Podrobnosti o </w:t>
            </w:r>
            <w:r w:rsidR="00815B3E" w:rsidRPr="00B75255">
              <w:rPr>
                <w:sz w:val="16"/>
                <w:szCs w:val="16"/>
              </w:rPr>
              <w:t xml:space="preserve">regulačních </w:t>
            </w:r>
            <w:r w:rsidRPr="00B75255">
              <w:rPr>
                <w:sz w:val="16"/>
                <w:szCs w:val="16"/>
              </w:rPr>
              <w:t>parametrech.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551A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6ABAE73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A5BAD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DF0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uspořádání trysek a rychlosti přívodu vzduchu v tryskách.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2075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A1C8A" w:rsidRPr="00B75255" w14:paraId="19A6733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656D36" w14:textId="77777777" w:rsidR="001A1C8A" w:rsidRPr="00B75255" w:rsidRDefault="001A1C8A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A8E0" w14:textId="2D1A4C16" w:rsidR="001A1C8A" w:rsidRPr="00B75255" w:rsidRDefault="001A1C8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 xml:space="preserve">Údaje o konstrukci ventilátorů včetně hladin akustického výkonu v souladu s A14.3 </w:t>
            </w:r>
            <w:r w:rsidRPr="00B75255">
              <w:rPr>
                <w:i/>
                <w:sz w:val="16"/>
              </w:rPr>
              <w:t>Akustický hluk a vibrace</w:t>
            </w:r>
            <w:r w:rsidRPr="00B75255">
              <w:rPr>
                <w:sz w:val="16"/>
              </w:rPr>
              <w:t>. Dále je třeba uvést účinnost systému ventilátorů a jejich spotřebu energie ve vztahu k proudění vzduchu.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87BF" w14:textId="77777777" w:rsidR="001A1C8A" w:rsidRPr="00B75255" w:rsidRDefault="001A1C8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A1C8A" w:rsidRPr="00B75255" w14:paraId="7D2F9617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E9B566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6EF6" w14:textId="32F3F8A8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Technická data: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4F9C" w14:textId="549712F5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Jednotka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5451" w14:textId="42BF173F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Hodnota/popis</w:t>
            </w:r>
          </w:p>
        </w:tc>
      </w:tr>
      <w:tr w:rsidR="001A1C8A" w:rsidRPr="00B75255" w14:paraId="530B624C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6A67BB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50FE" w14:textId="37EBA859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 xml:space="preserve">Max. rychlost vzduchu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F4DE" w14:textId="66A63DB7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m/s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C543" w14:textId="129A7817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 </w:t>
            </w:r>
          </w:p>
        </w:tc>
      </w:tr>
      <w:tr w:rsidR="001A1C8A" w:rsidRPr="00B75255" w14:paraId="62EB4B81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ADF02F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E26A" w14:textId="4AFDBF54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Počet vzduchových zón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BDD9" w14:textId="03A1E378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F04B" w14:textId="77777777" w:rsidR="001A1C8A" w:rsidRPr="00B75255" w:rsidRDefault="001A1C8A" w:rsidP="001A1C8A">
            <w:pPr>
              <w:spacing w:line="240" w:lineRule="auto"/>
              <w:rPr>
                <w:sz w:val="16"/>
              </w:rPr>
            </w:pPr>
          </w:p>
        </w:tc>
      </w:tr>
      <w:tr w:rsidR="001A1C8A" w:rsidRPr="00B75255" w14:paraId="58679BA2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4CDCDA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17800" w14:textId="74A01FEC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 xml:space="preserve">Materiál a tloušťka materiálu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8BEB" w14:textId="3DF59CD1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mm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69C5" w14:textId="128DCFFA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 </w:t>
            </w:r>
          </w:p>
        </w:tc>
      </w:tr>
      <w:tr w:rsidR="0016607D" w:rsidRPr="00B75255" w14:paraId="6A479DE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452A75" w14:textId="20846CA3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4.2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B7A9F8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Primární spalovací vzduch  </w:t>
            </w:r>
          </w:p>
        </w:tc>
      </w:tr>
      <w:tr w:rsidR="0016607D" w:rsidRPr="00B75255" w14:paraId="70D600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8214F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2458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0AE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BB01F1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DC8AF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95A0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uspořádání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CC9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2F16E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64A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1F49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distribuce vzduchu a řízení distribuce vzduchu včetně principů měření průtoku, typu a značky.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F93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DBA38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8DB18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17D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typu, konstrukce, materiálů a rozměrů ventilátoru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F80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6BA6C0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C444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75BD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CFF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1DC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0EE0E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CF062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2C08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Počet individuálně ovládaných vzduchových zón v podélném směru roštu.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F51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3AF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A3C66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AE8A3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E11A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Počet individuálně ovládaných vzduchových zón v příčném směru roštu.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0982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1E2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51A5D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FEA67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2A81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 sání primárního vzduchu </w:t>
            </w:r>
          </w:p>
          <w:p w14:paraId="45D984EF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(Š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98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9CA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707F38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4E34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0C62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Ventilátor:</w:t>
            </w:r>
          </w:p>
        </w:tc>
      </w:tr>
      <w:tr w:rsidR="0016607D" w:rsidRPr="00B75255" w14:paraId="31AFDD2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16596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E330" w14:textId="4E46F498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Max. </w:t>
            </w:r>
            <w:r w:rsidR="00815B3E" w:rsidRPr="00B75255">
              <w:t xml:space="preserve">průtok </w:t>
            </w:r>
            <w:r w:rsidRPr="00B75255">
              <w:t>vzduchu, tlakov</w:t>
            </w:r>
            <w:r w:rsidR="00815B3E" w:rsidRPr="00B75255">
              <w:t>á 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A4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144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5B523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C4DFD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0271" w14:textId="71F0F113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</w:t>
            </w:r>
            <w:r w:rsidR="00815B3E" w:rsidRPr="00B75255">
              <w:t xml:space="preserve">průtok </w:t>
            </w:r>
            <w:r w:rsidRPr="00B75255">
              <w:t>vzduchu, tlakov</w:t>
            </w:r>
            <w:r w:rsidR="00815B3E" w:rsidRPr="00B75255">
              <w:t>á 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59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7DE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990688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6EFA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832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rychlost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4DB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ot/min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BB4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A5B56B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7F56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B794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Účinnost při jmenovitém zatížení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7A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132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62D2F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1AEBF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7C9A" w14:textId="183C0DC3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Úroveň hluku podle A14.3 </w:t>
            </w:r>
            <w:r w:rsidRPr="00B75255">
              <w:rPr>
                <w:i/>
              </w:rPr>
              <w:t>Akustický hluk a vibrace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0A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29A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EE4B1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4208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A9DE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>- Opatření pro tlumení hluku, pokud existují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952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858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421D97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7524A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51C2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Spotřeba energie při jmenovitém zatížení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89C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169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14CB85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A0C94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80B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Zařízení pro měření vibrací, typ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BBF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5B4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C767593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48EF39" w14:textId="1348739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40E1CDF" w14:textId="3994D70A" w:rsidR="0016607D" w:rsidRPr="00B75255" w:rsidRDefault="00480678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</w:t>
            </w:r>
            <w:r w:rsidR="0016607D" w:rsidRPr="00B75255">
              <w:rPr>
                <w:b/>
                <w:bCs/>
              </w:rPr>
              <w:t>ekundární spalovací vzduch</w:t>
            </w:r>
          </w:p>
        </w:tc>
      </w:tr>
      <w:tr w:rsidR="0016607D" w:rsidRPr="00B75255" w14:paraId="1E4326E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944B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2927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7CA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AFEDB3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38FE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370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uspořádání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173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CFCDD0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2BDFC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EF8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distribuce vzduchu a řízení distribuce včetně principů měření, typu a značky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D40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87570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B8DA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4D4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typu, konstrukce, materiálů a rozměrů ventilátoru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9B6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FAE89A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226463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F052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692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143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C6315D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E363B8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6F73" w14:textId="435D473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Počet zón </w:t>
            </w:r>
            <w:r w:rsidR="00815B3E" w:rsidRPr="00B75255">
              <w:t xml:space="preserve">přívodu </w:t>
            </w:r>
            <w:r w:rsidRPr="00B75255">
              <w:t xml:space="preserve">vzduchu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4D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F51D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CFCB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4A2E80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CA53" w14:textId="6C82A0D6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Počet trysek pro </w:t>
            </w:r>
            <w:r w:rsidR="00815B3E" w:rsidRPr="00B75255">
              <w:t xml:space="preserve">přívod </w:t>
            </w:r>
            <w:r w:rsidRPr="00B75255">
              <w:t>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C9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68D7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86514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BE238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810E" w14:textId="6A611BFD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Rychlost </w:t>
            </w:r>
            <w:r w:rsidR="009157BB" w:rsidRPr="00B75255">
              <w:t xml:space="preserve">přiváděného </w:t>
            </w:r>
            <w:r w:rsidRPr="00B75255">
              <w:t xml:space="preserve">vzduchu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F6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A6F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5CDF7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E9EA9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60B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Konstrukce trysek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5A9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956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93EFA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4ED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A1B0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 sání sekundární vzduchu </w:t>
            </w:r>
          </w:p>
          <w:p w14:paraId="109EDC05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(Š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1B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8DC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C809E7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13B68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33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Ventilátor:</w:t>
            </w:r>
          </w:p>
        </w:tc>
      </w:tr>
      <w:tr w:rsidR="0016607D" w:rsidRPr="00B75255" w14:paraId="6D14B1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4B4B8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C119" w14:textId="71C34DB2" w:rsidR="0016607D" w:rsidRPr="00B75255" w:rsidRDefault="0016607D" w:rsidP="009157BB">
            <w:pPr>
              <w:spacing w:line="240" w:lineRule="auto"/>
              <w:ind w:left="285" w:hanging="142"/>
            </w:pPr>
            <w:r w:rsidRPr="00B75255">
              <w:t xml:space="preserve">- Max. </w:t>
            </w:r>
            <w:r w:rsidR="009157BB" w:rsidRPr="00B75255">
              <w:t xml:space="preserve">průtok </w:t>
            </w:r>
            <w:r w:rsidRPr="00B75255">
              <w:t>vzduchu, tlakov</w:t>
            </w:r>
            <w:r w:rsidR="009157BB" w:rsidRPr="00B75255">
              <w:t xml:space="preserve">á diference </w:t>
            </w:r>
            <w:r w:rsidRPr="00B75255"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B4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F3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472B79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F5A45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9783" w14:textId="04AC2184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</w:t>
            </w:r>
            <w:r w:rsidR="009157BB" w:rsidRPr="00B75255">
              <w:t xml:space="preserve">průtok </w:t>
            </w:r>
            <w:r w:rsidRPr="00B75255">
              <w:t>vzduchu, tlakov</w:t>
            </w:r>
            <w:r w:rsidR="009157BB" w:rsidRPr="00B75255">
              <w:t>á</w:t>
            </w:r>
            <w:r w:rsidRPr="00B75255">
              <w:t xml:space="preserve"> </w:t>
            </w:r>
            <w:r w:rsidR="009157BB" w:rsidRPr="00B75255">
              <w:t>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6AB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88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381247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FAC2B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1D7F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rychlost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947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ot/min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42E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EDE5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609CB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9D6D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Účinnost při jmenovitém zatížení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38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72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026AB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8094F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14A8" w14:textId="71E6BB92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Úroveň hluku podle přílohy A14.3 </w:t>
            </w:r>
            <w:r w:rsidRPr="00B75255">
              <w:rPr>
                <w:i/>
                <w:iCs/>
              </w:rPr>
              <w:t>Akustický hluk a vibrace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69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8AB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C1131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C4DF6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1BA2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>- Opatření pro tlumení hluku, pokud existují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C59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BF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455EB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AA40E4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CAE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Spotřeba energie při jmenovitém zatížení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B9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EFF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6BC60E1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4EF629" w14:textId="5D885C66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4.5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4651C9" w14:textId="1E0A7CA4" w:rsidR="0016607D" w:rsidRPr="00B75255" w:rsidRDefault="00480678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Ohřívák </w:t>
            </w:r>
            <w:r w:rsidR="0016607D" w:rsidRPr="00B75255">
              <w:rPr>
                <w:b/>
                <w:bCs/>
              </w:rPr>
              <w:t xml:space="preserve">spalovacího vzduchu </w:t>
            </w:r>
            <w:r w:rsidR="0016607D" w:rsidRPr="00B75255">
              <w:t> </w:t>
            </w:r>
          </w:p>
        </w:tc>
      </w:tr>
      <w:tr w:rsidR="0016607D" w:rsidRPr="00B75255" w14:paraId="3F7D315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DD533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E0D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785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F5A98B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DBDC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F1E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Metoda čištění, frekvence čištění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612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D3214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A0866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2D6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Způsob ochrany před zamrznutím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8D0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38F8D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F9DA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4D82" w14:textId="5A8E69F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Podrobný popis a technická specifikace systému bypassu </w:t>
            </w:r>
            <w:r w:rsidR="009157BB" w:rsidRPr="00B75255">
              <w:rPr>
                <w:sz w:val="16"/>
                <w:szCs w:val="16"/>
              </w:rPr>
              <w:t xml:space="preserve">ohříváku </w:t>
            </w:r>
            <w:r w:rsidRPr="00B75255">
              <w:rPr>
                <w:sz w:val="16"/>
                <w:szCs w:val="16"/>
              </w:rPr>
              <w:t>vzduchu.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F3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B65D9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327ED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01C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4E8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F7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EDB53E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4F150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79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Typ, konstrukce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64E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7B7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6FB86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2DBBC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71E1" w14:textId="572D0E9D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9157BB" w:rsidRPr="00B75255">
              <w:t> sekcí v ohříváku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866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EF3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66475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01C30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955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Média používaná k ohřevu 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09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60A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021D06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FAF4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9AE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Spotřeba páry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27D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7AF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23B60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4529F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5F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Tlak páry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58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542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C12051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0B194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F1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Teplota páry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D65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°C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C26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27E09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5A14E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C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Topná plocha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79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171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9CC9D51" w14:textId="77777777" w:rsidTr="00084B36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DEB1A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30FC" w14:textId="7696845C" w:rsidR="0016607D" w:rsidRPr="00B75255" w:rsidRDefault="0016607D" w:rsidP="00E935C2">
            <w:pPr>
              <w:spacing w:line="240" w:lineRule="auto"/>
            </w:pPr>
            <w:r w:rsidRPr="00B75255">
              <w:t>Rozměry (D x S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06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AD4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EC5A02" w:rsidRPr="00B75255" w14:paraId="750A5725" w14:textId="77777777" w:rsidTr="00084B36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2C9E22" w14:textId="77777777" w:rsidR="00EC5A02" w:rsidRPr="00B75255" w:rsidRDefault="00EC5A02" w:rsidP="00EC5A0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7603" w14:textId="22EB00EE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 xml:space="preserve">Rozměry a rozteče trubek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2E13" w14:textId="2C8F735E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78B4" w14:textId="77777777" w:rsidR="00EC5A02" w:rsidRPr="00B75255" w:rsidRDefault="00EC5A02" w:rsidP="00EC5A0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69BC2E20" w14:textId="77777777" w:rsidR="0016607D" w:rsidRPr="00B75255" w:rsidRDefault="0016607D" w:rsidP="0016607D"/>
    <w:p w14:paraId="73426B92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5625BA19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1276"/>
        <w:gridCol w:w="1276"/>
        <w:gridCol w:w="283"/>
        <w:gridCol w:w="1187"/>
      </w:tblGrid>
      <w:tr w:rsidR="0016607D" w:rsidRPr="00B75255" w14:paraId="07A7A58B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06126E1" w14:textId="258539D0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26" w:name="_Toc5582035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7</w:t>
            </w:r>
            <w:bookmarkEnd w:id="12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A1D38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E0926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00695A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17A7C6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A7B4F8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F4A04BC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586743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2247A5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5C777ED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F496F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03B4F4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5A4924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58BF8D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35D55A0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4EB41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1E90494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5DBAA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36B40AC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27" w:name="_Ref282526016"/>
            <w:r w:rsidRPr="00B75255">
              <w:rPr>
                <w:b/>
              </w:rPr>
              <w:t xml:space="preserve">Spalovací systém </w:t>
            </w:r>
            <w:bookmarkEnd w:id="127"/>
          </w:p>
          <w:p w14:paraId="649CD4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</w:tcBorders>
            <w:shd w:val="clear" w:color="auto" w:fill="BAD2E0"/>
          </w:tcPr>
          <w:p w14:paraId="6F87D6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9425C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685B2C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361650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A6E81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C7A877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AC709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525D445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7E8CAA" w14:textId="534D9363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6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E71BE3" w14:textId="0760A9C6" w:rsidR="0016607D" w:rsidRPr="00B75255" w:rsidRDefault="009157B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komora</w:t>
            </w:r>
            <w:r w:rsidR="0016607D" w:rsidRPr="00B75255">
              <w:rPr>
                <w:b/>
                <w:bCs/>
              </w:rPr>
              <w:t xml:space="preserve"> </w:t>
            </w:r>
          </w:p>
        </w:tc>
      </w:tr>
      <w:tr w:rsidR="0016607D" w:rsidRPr="00B75255" w14:paraId="1446A54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4D17C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4C4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779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3CA39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E959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A52D" w14:textId="135C6989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koncepce ovládání, automatické ovládání spalování a popis </w:t>
            </w:r>
            <w:r w:rsidR="008974DC" w:rsidRPr="00B75255">
              <w:rPr>
                <w:sz w:val="16"/>
                <w:szCs w:val="16"/>
              </w:rPr>
              <w:t>najížděcích křivek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B6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0EB7AE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04E4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EF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Opatření přijatá k zajištění souladu s požadavky na hlučnost.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1E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02EFD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D64EE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BD3E" w14:textId="225DB73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postupu, který se použije v případě výpadku </w:t>
            </w:r>
            <w:r w:rsidR="009157BB" w:rsidRPr="00B75255">
              <w:rPr>
                <w:sz w:val="16"/>
                <w:szCs w:val="16"/>
              </w:rPr>
              <w:t xml:space="preserve">napájení </w:t>
            </w:r>
            <w:r w:rsidRPr="00B75255">
              <w:rPr>
                <w:sz w:val="16"/>
                <w:szCs w:val="16"/>
              </w:rPr>
              <w:t>a potřeby nouzového napájení atd.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3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E65CE6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B85EE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970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objemu prací během revizí v níže uvedeném období  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5EE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05C52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AD32F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1CBB" w14:textId="40B42DF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postupu, který se bude používat při čištění </w:t>
            </w:r>
            <w:r w:rsidR="009157BB" w:rsidRPr="00B75255">
              <w:rPr>
                <w:sz w:val="16"/>
                <w:szCs w:val="16"/>
              </w:rPr>
              <w:t>spalovací komory</w:t>
            </w:r>
            <w:r w:rsidRPr="00B75255">
              <w:rPr>
                <w:sz w:val="16"/>
                <w:szCs w:val="16"/>
              </w:rPr>
              <w:t xml:space="preserve"> a popis údržby žáruvzdorného nebo korozivzdorného slitinového opláštění </w:t>
            </w:r>
            <w:r w:rsidR="009157BB" w:rsidRPr="00B75255">
              <w:rPr>
                <w:sz w:val="16"/>
                <w:szCs w:val="16"/>
              </w:rPr>
              <w:t>spalovací komory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FF5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4FC53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C54F7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24E2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CDF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4AB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DBA30E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4DD4A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E64E" w14:textId="5B537D0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Trvání revize vč. specifikace pracovní doby za den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1D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E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522624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F2AB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167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Hlavní rozměry spalovacího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3F8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00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EC5A02" w:rsidRPr="00B75255" w14:paraId="2527482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28487A" w14:textId="77777777" w:rsidR="00EC5A02" w:rsidRPr="00B75255" w:rsidRDefault="00EC5A02" w:rsidP="00EC5A0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3914" w14:textId="2CF110EC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 xml:space="preserve">Celková hmotnost </w:t>
            </w:r>
            <w:r w:rsidR="009157BB" w:rsidRPr="00B75255">
              <w:t xml:space="preserve">spalovací komory </w:t>
            </w:r>
            <w:r w:rsidRPr="00B75255">
              <w:t xml:space="preserve">vč. ochozů a pomocných zařízení, když jsou připraveny k provozu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760D" w14:textId="3908F85D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BCFF" w14:textId="77777777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27558EA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20295B" w14:textId="621C311A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7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DF8EC8" w14:textId="2861C146" w:rsidR="0016607D" w:rsidRPr="00B75255" w:rsidRDefault="00DC2085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Dohořívací komora</w:t>
            </w:r>
            <w:r w:rsidR="0016607D" w:rsidRPr="00B75255">
              <w:rPr>
                <w:b/>
                <w:bCs/>
              </w:rPr>
              <w:t xml:space="preserve">  </w:t>
            </w:r>
          </w:p>
        </w:tc>
      </w:tr>
      <w:tr w:rsidR="0016607D" w:rsidRPr="00B75255" w14:paraId="53EABAA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E0BCB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525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53E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3BBCE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069A0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4C85" w14:textId="3723063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tepelného zatížení v</w:t>
            </w:r>
            <w:r w:rsidR="009157BB" w:rsidRPr="00B75255">
              <w:rPr>
                <w:sz w:val="16"/>
                <w:szCs w:val="16"/>
              </w:rPr>
              <w:t>e</w:t>
            </w:r>
            <w:r w:rsidRPr="00B75255">
              <w:rPr>
                <w:sz w:val="16"/>
                <w:szCs w:val="16"/>
              </w:rPr>
              <w:t xml:space="preserve"> spalovací komoře.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70E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E744FE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E5E99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33BE" w14:textId="55B2A66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Vysvětlení toho, jak je zajištěna účinná turbulence spalin na vstupu do </w:t>
            </w:r>
            <w:r w:rsidR="00DC2085" w:rsidRPr="00B75255">
              <w:rPr>
                <w:sz w:val="16"/>
                <w:szCs w:val="16"/>
              </w:rPr>
              <w:t xml:space="preserve">dohořívací </w:t>
            </w:r>
            <w:r w:rsidRPr="00B75255">
              <w:rPr>
                <w:sz w:val="16"/>
                <w:szCs w:val="16"/>
              </w:rPr>
              <w:t xml:space="preserve">komory, a to při jakémkoliv zatížení kromě </w:t>
            </w:r>
            <w:r w:rsidR="009157BB" w:rsidRPr="00B75255">
              <w:rPr>
                <w:sz w:val="16"/>
                <w:szCs w:val="16"/>
              </w:rPr>
              <w:t xml:space="preserve">najíždění </w:t>
            </w:r>
            <w:r w:rsidRPr="00B75255">
              <w:rPr>
                <w:sz w:val="16"/>
                <w:szCs w:val="16"/>
              </w:rPr>
              <w:t>a odstavování.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F89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1F81A3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2B5B9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980E" w14:textId="704FB2D1" w:rsidR="0016607D" w:rsidRPr="00B75255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 xml:space="preserve">Popis způsobu </w:t>
            </w:r>
            <w:r w:rsidR="009157BB" w:rsidRPr="00B75255">
              <w:rPr>
                <w:sz w:val="16"/>
              </w:rPr>
              <w:t xml:space="preserve">aplikace </w:t>
            </w:r>
            <w:r w:rsidRPr="00B75255">
              <w:rPr>
                <w:sz w:val="16"/>
              </w:rPr>
              <w:t>ochranného stropu během odst</w:t>
            </w:r>
            <w:r w:rsidR="009157BB" w:rsidRPr="00B75255">
              <w:rPr>
                <w:sz w:val="16"/>
              </w:rPr>
              <w:t>ávky</w:t>
            </w:r>
            <w:r w:rsidRPr="00B75255">
              <w:rPr>
                <w:sz w:val="16"/>
              </w:rPr>
              <w:t xml:space="preserve"> spalovací jednotky tak, aby byla zajištěna ochrana personálu</w:t>
            </w:r>
            <w:r w:rsidR="009157BB" w:rsidRPr="00B75255">
              <w:rPr>
                <w:sz w:val="16"/>
              </w:rPr>
              <w:t xml:space="preserve"> pracujícího uvnitř spalovací komory</w:t>
            </w:r>
            <w:r w:rsidRPr="00B75255">
              <w:rPr>
                <w:sz w:val="16"/>
              </w:rPr>
              <w:t xml:space="preserve"> před padajícími usazeninami škáry</w:t>
            </w:r>
            <w:r w:rsidR="009157BB" w:rsidRPr="00B75255">
              <w:rPr>
                <w:sz w:val="16"/>
              </w:rPr>
              <w:t>/popele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046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3AF688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139E2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3202" w14:textId="576D7807" w:rsidR="0016607D" w:rsidRPr="00B75255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Popis metody pro snadnou montáž lešení v 1. tahu kotle, která zajistí možnost provádět souběžné údržbové práce na roštu a i</w:t>
            </w:r>
            <w:r w:rsidR="009157BB" w:rsidRPr="00B75255">
              <w:rPr>
                <w:sz w:val="16"/>
              </w:rPr>
              <w:t xml:space="preserve"> v</w:t>
            </w:r>
            <w:r w:rsidRPr="00B75255">
              <w:rPr>
                <w:sz w:val="16"/>
              </w:rPr>
              <w:t xml:space="preserve"> 1. tahu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498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64D27E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8F9F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A360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76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760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85DA6D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00099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467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Průtok spalin, základní návrhové parametry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18A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Nm³/h, suché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9AF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8B021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D6E5D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51A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teplota spalin v oblastech bez ochranné žáruvzdorné vyzdívky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76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D97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5AEFEF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DB38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E0B5" w14:textId="620967A9" w:rsidR="0016607D" w:rsidRPr="00B75255" w:rsidRDefault="009157B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 xml:space="preserve">Plocha </w:t>
            </w:r>
            <w:r w:rsidR="0016607D" w:rsidRPr="00B75255">
              <w:t>chlazen</w:t>
            </w:r>
            <w:r w:rsidRPr="00B75255">
              <w:t>á</w:t>
            </w:r>
            <w:r w:rsidR="0016607D" w:rsidRPr="00B75255">
              <w:t xml:space="preserve"> vzduchem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502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BE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4E9529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9420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9B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Chlazený prostor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988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B4A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2537F1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61142A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6FBB" w14:textId="55F6C166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 přístupových </w:t>
            </w:r>
            <w:r w:rsidR="009157BB" w:rsidRPr="00B75255">
              <w:t xml:space="preserve">dveří </w:t>
            </w:r>
            <w:r w:rsidRPr="00B75255">
              <w:t xml:space="preserve">do </w:t>
            </w:r>
            <w:r w:rsidR="009157BB" w:rsidRPr="00B75255">
              <w:t xml:space="preserve">spalovací </w:t>
            </w:r>
            <w:r w:rsidRPr="00B75255">
              <w:t xml:space="preserve">komory (min. dvoje </w:t>
            </w:r>
            <w:r w:rsidR="009157BB" w:rsidRPr="00B75255">
              <w:t>dveře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5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A8D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F613A36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3E95E7" w14:textId="6E94A11D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8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999E2" w14:textId="7666470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Žáruvzdorná/keramická vyzdívka/</w:t>
            </w:r>
            <w:r w:rsidR="003110A1" w:rsidRPr="00B75255">
              <w:rPr>
                <w:b/>
                <w:bCs/>
              </w:rPr>
              <w:t xml:space="preserve">opláštění </w:t>
            </w:r>
            <w:r w:rsidRPr="00B75255">
              <w:rPr>
                <w:b/>
                <w:bCs/>
              </w:rPr>
              <w:t>ze slitiny odolné proti korozi</w:t>
            </w:r>
          </w:p>
        </w:tc>
      </w:tr>
      <w:tr w:rsidR="0016607D" w:rsidRPr="00B75255" w14:paraId="1A49A4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02EB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7A6E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B1B0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163E3E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283F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C5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včetně všech technických specifikací celé koncepce žáruvzdorné/keramické vyzdívky včetně níže uvedených technických údajů a:</w:t>
            </w:r>
          </w:p>
          <w:p w14:paraId="1B08A88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situační plán znázorňující typ, rozsah a umístění žáruvzdorného materiálu/opláštění</w:t>
            </w:r>
          </w:p>
          <w:p w14:paraId="3307F23E" w14:textId="77777777" w:rsidR="003110A1" w:rsidRPr="00B75255" w:rsidRDefault="0016607D" w:rsidP="00E935C2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seznam všech ploch s různými typy žáruvzdorných/keramických vyzdívek</w:t>
            </w:r>
          </w:p>
          <w:p w14:paraId="3BAD8DC0" w14:textId="77777777" w:rsidR="0016607D" w:rsidRDefault="0016607D" w:rsidP="00E935C2">
            <w:pPr>
              <w:spacing w:line="240" w:lineRule="auto"/>
              <w:rPr>
                <w:ins w:id="128" w:author="Pavel Slezák" w:date="2025-03-12T02:45:00Z" w16du:dateUtc="2025-03-12T01:45:00Z"/>
                <w:sz w:val="16"/>
              </w:rPr>
            </w:pPr>
            <w:r w:rsidRPr="00B75255">
              <w:rPr>
                <w:sz w:val="16"/>
              </w:rPr>
              <w:t>- seznam výhod a nevýhod systému</w:t>
            </w:r>
          </w:p>
          <w:p w14:paraId="072DC636" w14:textId="77777777" w:rsidR="00F465EB" w:rsidRDefault="00F465EB" w:rsidP="00E935C2">
            <w:pPr>
              <w:spacing w:line="240" w:lineRule="auto"/>
              <w:rPr>
                <w:ins w:id="129" w:author="Pavel Slezák" w:date="2025-03-12T02:45:00Z" w16du:dateUtc="2025-03-12T01:45:00Z"/>
                <w:sz w:val="16"/>
              </w:rPr>
            </w:pPr>
          </w:p>
          <w:p w14:paraId="15A3DFCF" w14:textId="77777777" w:rsidR="00F465EB" w:rsidRDefault="00F465EB" w:rsidP="00E935C2">
            <w:pPr>
              <w:spacing w:line="240" w:lineRule="auto"/>
              <w:rPr>
                <w:ins w:id="130" w:author="Pavel Slezák" w:date="2025-03-12T02:45:00Z" w16du:dateUtc="2025-03-12T01:45:00Z"/>
                <w:sz w:val="16"/>
              </w:rPr>
            </w:pPr>
          </w:p>
          <w:p w14:paraId="3636F9D9" w14:textId="65F2EA00" w:rsidR="00F465EB" w:rsidRPr="00B75255" w:rsidRDefault="00F465EB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BE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B1EF6E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2A42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841E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391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A23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F5106" w:rsidRPr="00B75255" w14:paraId="593514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48E12B" w14:textId="77777777" w:rsidR="006F5106" w:rsidRPr="00B75255" w:rsidRDefault="006F5106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F030" w14:textId="272B0635" w:rsidR="006F5106" w:rsidRPr="00B75255" w:rsidRDefault="006F5106" w:rsidP="00E935C2">
            <w:pPr>
              <w:spacing w:line="240" w:lineRule="auto"/>
              <w:rPr>
                <w:rFonts w:cs="Arial"/>
              </w:rPr>
            </w:pPr>
            <w:r w:rsidRPr="00B75255">
              <w:t>Materiál</w:t>
            </w:r>
            <w:r w:rsidR="003110A1" w:rsidRPr="00B75255">
              <w:t xml:space="preserve"> korozivzdorné slitiny</w:t>
            </w:r>
            <w:r w:rsidRPr="00B75255">
              <w:t xml:space="preserve"> </w:t>
            </w:r>
            <w:r w:rsidR="003110A1" w:rsidRPr="00B75255">
              <w:t>opláštění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1270" w14:textId="3C337049" w:rsidR="006F5106" w:rsidRPr="00B75255" w:rsidRDefault="006F5106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 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4AF2" w14:textId="77777777" w:rsidR="006F5106" w:rsidRPr="00B75255" w:rsidRDefault="006F5106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1F0504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F34E2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  <w:p w14:paraId="0A0A955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F527D" w14:textId="216D326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Vypočtené teploty</w:t>
            </w:r>
            <w:r w:rsidR="003110A1" w:rsidRPr="00B75255">
              <w:t xml:space="preserve"> povrchu</w:t>
            </w:r>
            <w:r w:rsidRPr="00B75255">
              <w:t xml:space="preserve"> žáruvzdorné/keramické </w:t>
            </w:r>
            <w:r w:rsidR="003110A1" w:rsidRPr="00B75255">
              <w:t>vyzdívky</w:t>
            </w:r>
            <w:r w:rsidRPr="00B75255">
              <w:t>/</w:t>
            </w:r>
            <w:r w:rsidR="003110A1" w:rsidRPr="00B75255">
              <w:t>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6E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°C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D20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A7D6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3C06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13BF" w14:textId="53BD07E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vrstev opláštění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68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2746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83058F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D433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96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Tloušťka opláštění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BC6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373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ECE77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D15AE9" w14:textId="56F5BA3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9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9987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Izolace a zakrytování </w:t>
            </w:r>
          </w:p>
        </w:tc>
      </w:tr>
      <w:tr w:rsidR="0016607D" w:rsidRPr="00B75255" w14:paraId="6800C6A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799B8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39D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0F5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AC55E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1FD4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D234" w14:textId="75330D94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Části </w:t>
            </w:r>
            <w:r w:rsidR="00733D4C" w:rsidRPr="00B75255">
              <w:rPr>
                <w:sz w:val="16"/>
                <w:szCs w:val="16"/>
              </w:rPr>
              <w:t>Díla</w:t>
            </w:r>
            <w:r w:rsidRPr="00B75255">
              <w:rPr>
                <w:sz w:val="16"/>
                <w:szCs w:val="16"/>
              </w:rPr>
              <w:t xml:space="preserve"> s povrchovou teplotou&gt; 45 °C, které by neměly být podle doporučení a zkušeností Zhotovitele izolovány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C6B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AE0B72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BA6732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BF4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Prostředky pro omezení tepelných ztrát sáláním/konvekcí a udržování nízké povrchové teploty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58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0BEF55D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DE287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D936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0E75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82F6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8B0A78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BBECC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241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Izolace: </w:t>
            </w:r>
          </w:p>
        </w:tc>
      </w:tr>
      <w:tr w:rsidR="0016607D" w:rsidRPr="00B75255" w14:paraId="162F619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7B4C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FA5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143"/>
              <w:rPr>
                <w:rFonts w:cs="Arial"/>
              </w:rPr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D78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2D0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C8FFA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BFE31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4E7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143"/>
              <w:rPr>
                <w:rFonts w:cs="Arial"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B0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477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F5106" w:rsidRPr="00B75255" w14:paraId="044F7AC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A3F7DA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6859" w14:textId="429CCC25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 xml:space="preserve">- </w:t>
            </w:r>
            <w:r w:rsidR="00733D4C" w:rsidRPr="00B75255">
              <w:t>Součinitel 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E571" w14:textId="38325CE5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W/m</w:t>
            </w:r>
            <w:r w:rsidRPr="00B75255">
              <w:rPr>
                <w:vertAlign w:val="superscript"/>
              </w:rPr>
              <w:t>2</w:t>
            </w:r>
            <w:r w:rsidRPr="00B75255">
              <w:t>/</w:t>
            </w:r>
            <w:r w:rsidRPr="00B75255">
              <w:rPr>
                <w:vertAlign w:val="superscript"/>
              </w:rPr>
              <w:t>o</w:t>
            </w:r>
            <w:r w:rsidRPr="00B75255">
              <w:t>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E1FE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6F5106" w:rsidRPr="00B75255" w14:paraId="357A43C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C15EA2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28A5" w14:textId="7F228F02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>- Konstrukce/návrh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9D5" w14:textId="6BD54D6A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DCB1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6F5106" w:rsidRPr="00B75255" w14:paraId="0B3131F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07C0F6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751B" w14:textId="7107C7ED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>- Odhad ztrát sáláním/konvekcí (při okolní teplotě 25 °C)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818C" w14:textId="528DC901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kW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B18D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CCE477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050F9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321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Kryt </w:t>
            </w:r>
          </w:p>
        </w:tc>
      </w:tr>
      <w:tr w:rsidR="0016607D" w:rsidRPr="00B75255" w14:paraId="4E653B4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99385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2D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E76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20C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4479AA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9FC32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5C2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CA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DA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F5106" w:rsidRPr="00B75255" w14:paraId="204F653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63A6B3" w14:textId="77777777" w:rsidR="006F5106" w:rsidRPr="00B75255" w:rsidRDefault="006F5106" w:rsidP="006F5106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15FD" w14:textId="4743DC74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285" w:hanging="142"/>
            </w:pPr>
            <w:r w:rsidRPr="00B75255">
              <w:t>- Konstrukce/návrh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7994" w14:textId="116D395E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0779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</w:tbl>
    <w:p w14:paraId="1A05F48F" w14:textId="77777777" w:rsidR="0016607D" w:rsidRPr="00B75255" w:rsidRDefault="0016607D" w:rsidP="0016607D"/>
    <w:p w14:paraId="7183C246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66C0FDB3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526"/>
        <w:gridCol w:w="83"/>
        <w:gridCol w:w="6"/>
        <w:gridCol w:w="1276"/>
        <w:gridCol w:w="52"/>
        <w:gridCol w:w="1418"/>
        <w:gridCol w:w="75"/>
        <w:gridCol w:w="14"/>
        <w:gridCol w:w="1187"/>
      </w:tblGrid>
      <w:tr w:rsidR="0016607D" w:rsidRPr="00B75255" w14:paraId="57253277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4D1A90D" w14:textId="1A29729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31" w:name="_Toc5582035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8</w:t>
            </w:r>
            <w:bookmarkEnd w:id="131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A4F163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71402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35A4CCD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E5359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E99A39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7467A7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0DE6E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61214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A46CBC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9047E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2D169F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B97C5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E4B7A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766608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3D91F33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60AB701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3C992B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71A716" w14:textId="14507824" w:rsidR="0016607D" w:rsidRPr="00B75255" w:rsidRDefault="0016607D" w:rsidP="00E935C2">
            <w:pPr>
              <w:jc w:val="center"/>
              <w:rPr>
                <w:b/>
              </w:rPr>
            </w:pPr>
            <w:bookmarkStart w:id="132" w:name="_Ref282526242"/>
            <w:r w:rsidRPr="00B75255">
              <w:rPr>
                <w:b/>
              </w:rPr>
              <w:t>Parní kotel</w:t>
            </w:r>
            <w:bookmarkEnd w:id="132"/>
          </w:p>
          <w:p w14:paraId="2823E24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</w:tcBorders>
            <w:shd w:val="clear" w:color="auto" w:fill="BAD2E0"/>
          </w:tcPr>
          <w:p w14:paraId="03AD0E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12225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5EF959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41B84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EB99B6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18B610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B166CF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2A1443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90BF52" w14:textId="2BF694CC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10,1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0088D8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Obecně</w:t>
            </w:r>
          </w:p>
        </w:tc>
      </w:tr>
      <w:tr w:rsidR="0016607D" w:rsidRPr="00B75255" w14:paraId="7F4CDF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582C3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7767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6516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E268EE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250C2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0C9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Hlavní rozměry kotle včetně výkresu v měřítku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BC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A7E934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45A2A4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C2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Dokumentace cirkulačních a průtokových podmínek v kotli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78F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4845A8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E53A4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78B5" w14:textId="2A44A1B7" w:rsidR="0016607D" w:rsidRPr="00B75255" w:rsidRDefault="00BC1108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Připojení ke parovodnímu systému</w:t>
            </w:r>
            <w:r w:rsidR="0016607D" w:rsidRPr="00B75255">
              <w:rPr>
                <w:sz w:val="16"/>
                <w:szCs w:val="16"/>
              </w:rPr>
              <w:t xml:space="preserve"> včetně př</w:t>
            </w:r>
            <w:r w:rsidRPr="00B75255">
              <w:rPr>
                <w:sz w:val="16"/>
                <w:szCs w:val="16"/>
              </w:rPr>
              <w:t>i</w:t>
            </w:r>
            <w:r w:rsidR="0016607D" w:rsidRPr="00B75255">
              <w:rPr>
                <w:sz w:val="16"/>
                <w:szCs w:val="16"/>
              </w:rPr>
              <w:t>poje</w:t>
            </w:r>
            <w:r w:rsidRPr="00B75255">
              <w:rPr>
                <w:sz w:val="16"/>
                <w:szCs w:val="16"/>
              </w:rPr>
              <w:t>ní</w:t>
            </w:r>
            <w:r w:rsidR="0016607D" w:rsidRPr="00B75255">
              <w:rPr>
                <w:sz w:val="16"/>
                <w:szCs w:val="16"/>
              </w:rPr>
              <w:t xml:space="preserve"> k sekci </w:t>
            </w:r>
            <w:r w:rsidR="0002492D" w:rsidRPr="00B75255">
              <w:rPr>
                <w:sz w:val="16"/>
                <w:szCs w:val="16"/>
              </w:rPr>
              <w:t>přehřívák</w:t>
            </w:r>
            <w:r w:rsidR="00A87D60" w:rsidRPr="00B75255">
              <w:rPr>
                <w:sz w:val="16"/>
                <w:szCs w:val="16"/>
              </w:rPr>
              <w:t>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73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941FF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91BBB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510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regulace výstupní teploty spalin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EC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925966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FF413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B2D" w14:textId="25FCADD1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regulace </w:t>
            </w:r>
            <w:r w:rsidR="00BC1108" w:rsidRPr="00B75255">
              <w:rPr>
                <w:sz w:val="16"/>
                <w:szCs w:val="16"/>
              </w:rPr>
              <w:t xml:space="preserve">průtoku </w:t>
            </w:r>
            <w:r w:rsidRPr="00B75255">
              <w:rPr>
                <w:sz w:val="16"/>
                <w:szCs w:val="16"/>
              </w:rPr>
              <w:t>napájecí vody a regulace hladiny v bubnu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3D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60FA3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07C8A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9E3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Situační plán a výkresy kotelní jednotky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95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87099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0985A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BC34" w14:textId="69A4F793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Zvolená </w:t>
            </w:r>
            <w:r w:rsidR="00BC1108" w:rsidRPr="00B75255">
              <w:rPr>
                <w:sz w:val="16"/>
                <w:szCs w:val="16"/>
              </w:rPr>
              <w:t xml:space="preserve">návrhová </w:t>
            </w:r>
            <w:r w:rsidRPr="00B75255">
              <w:rPr>
                <w:sz w:val="16"/>
                <w:szCs w:val="16"/>
              </w:rPr>
              <w:t>kritéria pro najížděcí hořáky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CA8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6E61ED" w:rsidRPr="00B75255" w14:paraId="291F87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757985" w14:textId="77777777" w:rsidR="006E61ED" w:rsidRPr="00B75255" w:rsidRDefault="006E61E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AC4B" w14:textId="3FD2351A" w:rsidR="006E61ED" w:rsidRPr="00B75255" w:rsidRDefault="006E61E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Popis metody výměny každého ze svazků, a to s přihlédnutím ke geometrii instalace a okolní budovy.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B64C" w14:textId="77777777" w:rsidR="006E61ED" w:rsidRPr="00B75255" w:rsidRDefault="006E61E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1A6C7F8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86AA75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3FD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065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9B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5B6A96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64C35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D3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1357" w14:textId="79465331" w:rsidR="0016607D" w:rsidRPr="00B75255" w:rsidRDefault="006E61E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 xml:space="preserve"> -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B7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DD3C6C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E41B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ED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Hmotnost kotle s vodou a bez vody (včetně všech instalací; bez pomocného zařízení a ochozů)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21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C1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E815B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7FFCC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DEB1" w14:textId="2EBD3202" w:rsidR="006E61ED" w:rsidRPr="00B75255" w:rsidRDefault="006E61ED" w:rsidP="006E61ED">
            <w:pPr>
              <w:spacing w:line="240" w:lineRule="auto"/>
            </w:pPr>
            <w:r w:rsidRPr="00B75255">
              <w:t xml:space="preserve">Suchá hmotnost </w:t>
            </w:r>
            <w:r w:rsidR="00BC1108" w:rsidRPr="00B75255">
              <w:t xml:space="preserve">radiační </w:t>
            </w:r>
            <w:r w:rsidRPr="00B75255">
              <w:t>části se žáruvzdornou vyzdívkou a izolací a bez 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253B" w14:textId="61B241B5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F3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4B438A9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0B6625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72C1" w14:textId="0E8FAA01" w:rsidR="006E61ED" w:rsidRPr="00B75255" w:rsidRDefault="006E61ED" w:rsidP="006E61ED">
            <w:pPr>
              <w:spacing w:line="240" w:lineRule="auto"/>
            </w:pPr>
            <w:r w:rsidRPr="00B75255">
              <w:t xml:space="preserve">Suchá hmotnost konvekční části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43BC" w14:textId="38799565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532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209E633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FE629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6061" w14:textId="166F82B0" w:rsidR="006E61ED" w:rsidRPr="00B75255" w:rsidRDefault="006E61ED" w:rsidP="006E61ED">
            <w:pPr>
              <w:spacing w:line="240" w:lineRule="auto"/>
            </w:pPr>
            <w:r w:rsidRPr="00B75255">
              <w:t xml:space="preserve">Pomocná zařízení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2687" w14:textId="4EF548D8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F936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00EDBE9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7FCCBE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E8CAF" w14:textId="7A42E63A" w:rsidR="006E61ED" w:rsidRPr="00B75255" w:rsidRDefault="006E61ED" w:rsidP="006E61ED">
            <w:pPr>
              <w:spacing w:line="240" w:lineRule="auto"/>
            </w:pPr>
            <w:r w:rsidRPr="00B75255">
              <w:t xml:space="preserve">Hmotnost ochozů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F27C" w14:textId="73874736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61E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3BCD828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7D17F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DCA9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Plocha ochozů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72F7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9E0F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1AF18F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14B175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B57C" w14:textId="2B344FD1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 xml:space="preserve">Poměr mezi energetickým využitím v </w:t>
            </w:r>
            <w:r w:rsidR="00BC1108" w:rsidRPr="00B75255">
              <w:t xml:space="preserve">radiační </w:t>
            </w:r>
            <w:r w:rsidRPr="00B75255">
              <w:t>části a energetickým využitím v konvekční 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4A09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1C0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71ACE6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5CD9CE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57CD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Cirkulační poměry (poměr mezi cirkulující párou a vodou)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348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1B5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74CB2D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07B1A2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406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Faktor znečištění v každé konkrétní části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BF17" w14:textId="77777777" w:rsidR="006E61ED" w:rsidRPr="00B75255" w:rsidRDefault="006E61ED" w:rsidP="006E61ED">
            <w:pPr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2 o</w:t>
            </w:r>
            <w:r w:rsidRPr="00B75255">
              <w:t>C/W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8408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8EB29D7" w14:textId="77777777" w:rsidTr="006B766D">
        <w:trPr>
          <w:cantSplit/>
          <w:trHeight w:hRule="exact"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96C443" w14:textId="2DB71965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10.2</w:t>
            </w:r>
          </w:p>
          <w:p w14:paraId="7FF40299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  <w:p w14:paraId="4F1493A1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705EA1" w14:textId="51D5C7B4" w:rsidR="006E61ED" w:rsidRPr="00B75255" w:rsidRDefault="008974DC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Radiační </w:t>
            </w:r>
            <w:r w:rsidR="006E61ED" w:rsidRPr="00B75255">
              <w:rPr>
                <w:b/>
                <w:bCs/>
              </w:rPr>
              <w:t>tahy</w:t>
            </w:r>
          </w:p>
        </w:tc>
      </w:tr>
      <w:tr w:rsidR="006E61ED" w:rsidRPr="00B75255" w14:paraId="4096572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B117C4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7AF1" w14:textId="77777777" w:rsidR="006E61ED" w:rsidRPr="00B75255" w:rsidRDefault="006E61ED" w:rsidP="006E61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46FE" w14:textId="77777777" w:rsidR="006E61ED" w:rsidRPr="00B75255" w:rsidRDefault="006E61ED" w:rsidP="006E61ED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E61ED" w:rsidRPr="00B75255" w14:paraId="4C7AF9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99C3E3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C411" w14:textId="10E6DDA5" w:rsidR="006E61ED" w:rsidRPr="00B75255" w:rsidRDefault="006E61ED" w:rsidP="006E61ED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podpěr kotle/</w:t>
            </w:r>
            <w:r w:rsidR="00BC1108" w:rsidRPr="00B75255">
              <w:rPr>
                <w:sz w:val="16"/>
                <w:szCs w:val="16"/>
              </w:rPr>
              <w:t>spalovací komory</w:t>
            </w:r>
            <w:r w:rsidRPr="00B75255">
              <w:rPr>
                <w:sz w:val="16"/>
                <w:szCs w:val="16"/>
              </w:rPr>
              <w:t>/roštu a způsobu řešení tepelné roztažnosti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8987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6E61ED" w:rsidRPr="00B75255" w14:paraId="7DAE30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C56E12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112" w14:textId="77777777" w:rsidR="006E61ED" w:rsidRPr="00B75255" w:rsidRDefault="006E61ED" w:rsidP="006E61E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92C8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FB4A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E61ED" w:rsidRPr="00B75255" w14:paraId="2145665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933065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595A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prázdných tahů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903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47A5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3D04CDA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E744343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66DD" w14:textId="1DE9B2F4" w:rsidR="006E61ED" w:rsidRPr="00B75255" w:rsidRDefault="008974DC" w:rsidP="006E61ED">
            <w:pPr>
              <w:spacing w:line="240" w:lineRule="auto"/>
              <w:rPr>
                <w:rFonts w:cs="Arial"/>
              </w:rPr>
            </w:pPr>
            <w:r w:rsidRPr="00B75255">
              <w:t>Počet mříží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A2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DFFD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4237F014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1F985" w14:textId="645615E0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10.3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FDE679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Konvekční tah</w:t>
            </w:r>
          </w:p>
        </w:tc>
      </w:tr>
      <w:tr w:rsidR="006E61ED" w:rsidRPr="00B75255" w14:paraId="3EE7730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021757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49E9" w14:textId="77777777" w:rsidR="006E61ED" w:rsidRPr="00B75255" w:rsidRDefault="006E61ED" w:rsidP="006E61E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394C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07A6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E61ED" w:rsidRPr="00B75255" w14:paraId="6F7CEE5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39F0A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2CE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výparníku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BA34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D2F0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24DFAA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D17A4B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69AF" w14:textId="1FECFB73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přehří</w:t>
            </w:r>
            <w:r w:rsidR="008974DC" w:rsidRPr="00B75255">
              <w:t>váku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41A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9C45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51F199A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95AE9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7DA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ekonomizéru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2CA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FD98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A44FC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0184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0EEC7" w14:textId="03D1B8D2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BC1108" w:rsidRPr="00B75255">
              <w:t>zástřiků chlazení</w:t>
            </w:r>
            <w:r w:rsidRPr="00B75255">
              <w:t xml:space="preserve"> pro regulaci teploty páry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39F6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5AE6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E3D5C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3A316BE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61CD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Rychlost proudění vody (páry) v každé sekci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A2B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AEB0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850FDB" w:rsidRPr="00B75255" w14:paraId="351E320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1BD7D0" w14:textId="55921894" w:rsidR="00850FDB" w:rsidRPr="00B75255" w:rsidRDefault="00850FDB" w:rsidP="006E61ED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10.4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3FF170" w14:textId="37F5E049" w:rsidR="00850FDB" w:rsidRPr="00B75255" w:rsidRDefault="00850FDB" w:rsidP="00850FD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SNCR</w:t>
            </w:r>
          </w:p>
        </w:tc>
      </w:tr>
      <w:tr w:rsidR="006E61ED" w:rsidRPr="00B75255" w14:paraId="246A64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45A36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632A" w14:textId="194E1C6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F6E4" w14:textId="552B6C46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2E64A7FC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A2B4C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0E83" w14:textId="61172221" w:rsidR="003D1F0F" w:rsidRPr="00B75255" w:rsidRDefault="003D1F0F" w:rsidP="003D1F0F">
            <w:pPr>
              <w:spacing w:line="240" w:lineRule="auto"/>
              <w:rPr>
                <w:rFonts w:cs="Arial"/>
                <w:bCs/>
                <w:iCs/>
              </w:rPr>
            </w:pPr>
            <w:r w:rsidRPr="00B75255">
              <w:t>Popis uspořádání trysek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A2F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7A0E9069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6FF2C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C11C" w14:textId="0146D98A" w:rsidR="003D1F0F" w:rsidRPr="00B75255" w:rsidRDefault="003D1F0F" w:rsidP="003D1F0F">
            <w:pPr>
              <w:spacing w:line="240" w:lineRule="auto"/>
              <w:rPr>
                <w:rFonts w:cs="Arial"/>
                <w:bCs/>
                <w:iCs/>
              </w:rPr>
            </w:pPr>
            <w:r w:rsidRPr="00B75255">
              <w:t>Popis distribuce a řídicího systému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37B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7DD680E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858AD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BC9C" w14:textId="3DC2EF83" w:rsidR="003D1F0F" w:rsidRPr="00B75255" w:rsidRDefault="003D1F0F" w:rsidP="003D1F0F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B0B3" w14:textId="7A6B4AD4" w:rsidR="003D1F0F" w:rsidRPr="00B75255" w:rsidRDefault="003D1F0F" w:rsidP="003D1F0F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789A" w14:textId="0122A9D8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3E8676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3218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A06F2" w14:textId="77777777" w:rsidR="003D1F0F" w:rsidRPr="00B75255" w:rsidRDefault="003D1F0F" w:rsidP="003D1F0F">
            <w:pPr>
              <w:rPr>
                <w:rFonts w:cs="Arial"/>
              </w:rPr>
            </w:pPr>
            <w:r w:rsidRPr="00B75255">
              <w:t>Počet řad trysek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92FA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60D4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339DA5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D4025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A52E4" w14:textId="77777777" w:rsidR="003D1F0F" w:rsidRPr="00B75255" w:rsidRDefault="003D1F0F" w:rsidP="003D1F0F">
            <w:pPr>
              <w:rPr>
                <w:rFonts w:cs="Arial"/>
              </w:rPr>
            </w:pPr>
            <w:r w:rsidRPr="00B75255">
              <w:t>Počet trysek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AD0C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7C42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0029895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D2A2B1" w14:textId="4F85387C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B8438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Konstrukční detaily parního kotle</w:t>
            </w:r>
          </w:p>
        </w:tc>
      </w:tr>
      <w:tr w:rsidR="003D1F0F" w:rsidRPr="00B75255" w14:paraId="72E3C9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47B79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A7A6" w14:textId="77777777" w:rsidR="003D1F0F" w:rsidRPr="00B75255" w:rsidRDefault="003D1F0F" w:rsidP="003D1F0F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6B37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E3A2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88F9A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A57DE6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A99D" w14:textId="7DEA34DC" w:rsidR="003D1F0F" w:rsidRPr="00B75255" w:rsidRDefault="00BC1108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Teplosměnné </w:t>
            </w:r>
            <w:r w:rsidR="003D1F0F" w:rsidRPr="00B75255">
              <w:t>plochy, hodnoty se uvádějí jako projektované a skutečné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A35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/m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CFA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65423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9AB8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2578" w14:textId="0F355308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 xml:space="preserve">plocha, membránové trubky stěny kotle bez membránových stěn </w:t>
            </w:r>
            <w:r w:rsidRPr="00B75255">
              <w:t xml:space="preserve">s </w:t>
            </w:r>
            <w:r w:rsidR="00A95221" w:rsidRPr="00B75255">
              <w:t>obložením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29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53E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D76793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D8658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BBE3" w14:textId="10D15135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</w:t>
            </w:r>
            <w:r w:rsidR="0002492D" w:rsidRPr="00B75255">
              <w:t xml:space="preserve"> s </w:t>
            </w:r>
            <w:r w:rsidR="00A95221" w:rsidRPr="00B75255">
              <w:t>obložením</w:t>
            </w:r>
            <w:r w:rsidR="003D1F0F" w:rsidRPr="00B75255">
              <w:t xml:space="preserve">, celkem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CBE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5D7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DB1F00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143A6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111B" w14:textId="31D4DA30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plocha, sekce výparníku,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2AC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D25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93BD06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512A22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372F" w14:textId="54A86EC2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plocha, sekce přehříváku,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084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402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BF8375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B71C3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5707" w14:textId="18D26C71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>Teplosměnná</w:t>
            </w:r>
            <w:r w:rsidRPr="00B75255" w:rsidDel="0002492D">
              <w:t xml:space="preserve"> </w:t>
            </w:r>
            <w:r w:rsidR="003D1F0F" w:rsidRPr="00B75255">
              <w:t>plocha, sekce ekonomizéru,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A5F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1F3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4674B0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6F9F5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39FA" w14:textId="3B5A20B8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Celková </w:t>
            </w:r>
            <w:r w:rsidR="00BC1108" w:rsidRPr="00B75255">
              <w:t xml:space="preserve">teplosměnná </w:t>
            </w:r>
            <w:r w:rsidRPr="00B75255">
              <w:t xml:space="preserve">plocha na straně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167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D92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C5CBD8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B5D71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199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Objem vody v trubkách a v parním bubnu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C0D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F66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979C43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DF1A3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733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Kotel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1C1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463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43E8D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68557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322F" w14:textId="0BA600EC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Buben kotle (až po </w:t>
            </w:r>
            <w:r w:rsidR="00BC1108" w:rsidRPr="00B75255">
              <w:t xml:space="preserve">nastavitelnou </w:t>
            </w:r>
            <w:r w:rsidRPr="00B75255">
              <w:t>úroveň)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164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AC01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3EAA28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D60A1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F3C4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Rozměry a tloušťka materiálu trubek: </w:t>
            </w:r>
          </w:p>
        </w:tc>
      </w:tr>
      <w:tr w:rsidR="003D1F0F" w:rsidRPr="00B75255" w14:paraId="745A836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693C4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5A1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Stěny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DAF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92B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565177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6F6D2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DC5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Sekce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E28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5F5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EC0D2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423D6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2DA0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161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18D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C4CE4E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C1869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CDCE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8435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ECF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DC40D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F64BD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030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AC1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969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B5A9F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44D28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CE6C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CF1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691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EE812B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9893A7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4A8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Příčná rozteč trubek: </w:t>
            </w:r>
          </w:p>
        </w:tc>
      </w:tr>
      <w:tr w:rsidR="003D1F0F" w:rsidRPr="00B75255" w14:paraId="6798AA1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23379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B941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A49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149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AF763D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C32DF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5518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Sekce vodních trubek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622B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ED6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BC9E12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BDACE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1C66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4B2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BF5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5E2B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CF03F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6CA5B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D96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18A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ADF2F4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B5674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688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Podélná rozteč trubek: </w:t>
            </w:r>
          </w:p>
        </w:tc>
      </w:tr>
      <w:tr w:rsidR="003D1F0F" w:rsidRPr="00B75255" w14:paraId="0EB355E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251D9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F1B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 xml:space="preserve">- Sekce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92F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8F6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164CFB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F44F3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12CD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 xml:space="preserve">- Sekce vodních trubek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E99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F24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85FE30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812FE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0F34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B6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A37E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4FA7FC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955D9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E9E2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767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8F2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14D32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06297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075C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FB1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4A5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46639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F5806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6F5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Rozteč trubek ve stěnách membrány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8770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8F7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C5EEFF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BB98B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BCD2" w14:textId="77777777" w:rsidR="00D12F3A" w:rsidRPr="00B75255" w:rsidRDefault="00D12F3A" w:rsidP="00A87D60">
            <w:pPr>
              <w:spacing w:line="240" w:lineRule="auto"/>
            </w:pPr>
            <w:r w:rsidRPr="00B75255">
              <w:t>Průřez prázdným spalinovým kanálem</w:t>
            </w:r>
          </w:p>
          <w:p w14:paraId="37DE75EE" w14:textId="1AD62728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3D1F0F" w:rsidRPr="00B75255" w14:paraId="036F44D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27FCF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78DB" w14:textId="77777777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Vstup do prvního tahu kotle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3D5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9C3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D49780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FDC2B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3A16" w14:textId="77777777" w:rsidR="003D1F0F" w:rsidRPr="00B75255" w:rsidRDefault="003D1F0F" w:rsidP="003D1F0F">
            <w:pPr>
              <w:keepNext/>
              <w:keepLines/>
              <w:spacing w:line="240" w:lineRule="auto"/>
              <w:ind w:leftChars="80" w:left="284" w:hangingChars="78" w:hanging="140"/>
              <w:rPr>
                <w:rFonts w:cs="Arial"/>
              </w:rPr>
            </w:pPr>
            <w:r w:rsidRPr="00B75255">
              <w:t>- Přechod mezi prvním a druhým tahem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170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B0B3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0570A7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8D81F2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1AF9" w14:textId="3A6CE11B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r w:rsidR="00D12F3A" w:rsidRPr="00B75255">
              <w:t xml:space="preserve">Vstup před </w:t>
            </w:r>
            <w:r w:rsidRPr="00B75255">
              <w:t>poslední</w:t>
            </w:r>
            <w:r w:rsidR="00D12F3A" w:rsidRPr="00B75255">
              <w:t>m</w:t>
            </w:r>
            <w:r w:rsidRPr="00B75255">
              <w:t xml:space="preserve"> přehřívák</w:t>
            </w:r>
            <w:r w:rsidR="00D12F3A" w:rsidRPr="00B75255">
              <w:t>em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984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A84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9EBF9C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8BE23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0ED3" w14:textId="1284901E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r w:rsidR="00D12F3A" w:rsidRPr="00B75255">
              <w:t xml:space="preserve">Vstup před </w:t>
            </w:r>
            <w:r w:rsidRPr="00B75255">
              <w:t>ekonomizér</w:t>
            </w:r>
            <w:r w:rsidR="00D12F3A" w:rsidRPr="00B75255">
              <w:t>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5A6A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353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CD24A30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DAB72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A41D" w14:textId="52F3C471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Čistý objem </w:t>
            </w:r>
            <w:r w:rsidR="00A95221" w:rsidRPr="00B75255">
              <w:t xml:space="preserve">vypouštěcí </w:t>
            </w:r>
            <w:r w:rsidRPr="00B75255">
              <w:t>nádrže/</w:t>
            </w:r>
            <w:r w:rsidR="00A95221" w:rsidRPr="00B75255">
              <w:t>nádrže odluhu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C3A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A73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F479FC" w:rsidRPr="00B75255" w14:paraId="108E2A1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C918A3" w14:textId="77777777" w:rsidR="00F479FC" w:rsidRPr="00B75255" w:rsidRDefault="00F479FC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56E7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bookmarkStart w:id="133" w:name="_Hlk52286825"/>
            <w:r w:rsidRPr="00B75255">
              <w:t>Minimální poloměr ohybu trubek:</w:t>
            </w:r>
          </w:p>
          <w:p w14:paraId="3A579B3C" w14:textId="19C1201E" w:rsidR="00F71950" w:rsidRPr="00B75255" w:rsidRDefault="00F71950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&lt;33 mm</w:t>
            </w:r>
          </w:p>
          <w:p w14:paraId="4DEB29EC" w14:textId="166550A6" w:rsidR="00F71950" w:rsidRPr="00B75255" w:rsidRDefault="0063148F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33-38 mm</w:t>
            </w:r>
          </w:p>
          <w:p w14:paraId="51B42B2F" w14:textId="10468B59" w:rsidR="00F71950" w:rsidRPr="00B75255" w:rsidRDefault="0063148F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&gt; 38 mm</w:t>
            </w:r>
          </w:p>
          <w:p w14:paraId="07E98BDC" w14:textId="6CC4032E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br/>
              <w:t xml:space="preserve">U částí kotle, u nichž se předpokládá, že se budou během životnosti kotle měnit, Objednatel upřednostňuje takové rozměry trubek, které lze vyrobit a opravit </w:t>
            </w:r>
            <w:r w:rsidR="00A95221" w:rsidRPr="00B75255">
              <w:t xml:space="preserve">v </w:t>
            </w:r>
            <w:r w:rsidRPr="00B75255">
              <w:t>krátké době. Vzhledem k místním výrobním kapacitám pro údržbářské práce proto Objednatel upřednostňuje minimální poloměr ohybu 50 mm pro průměry trubek pod 33 mm a 55 mm pro průměry trubek mezi 33 a 38 mm.</w:t>
            </w:r>
          </w:p>
          <w:bookmarkEnd w:id="133"/>
          <w:p w14:paraId="42C30041" w14:textId="4DC1F27C" w:rsidR="00F479FC" w:rsidRPr="00B75255" w:rsidRDefault="00F479FC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83BC" w14:textId="77777777" w:rsidR="00F479FC" w:rsidRPr="00B75255" w:rsidRDefault="00F479FC" w:rsidP="003D1F0F">
            <w:pPr>
              <w:spacing w:line="240" w:lineRule="auto"/>
              <w:rPr>
                <w:rFonts w:cs="Arial"/>
              </w:rPr>
            </w:pPr>
          </w:p>
          <w:p w14:paraId="36B49FFF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  <w:p w14:paraId="4A6ABC2C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  <w:p w14:paraId="4DED8BB0" w14:textId="7BC1C936" w:rsidR="00E7344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9DBD" w14:textId="77777777" w:rsidR="00F479FC" w:rsidRPr="00B75255" w:rsidRDefault="00F479FC" w:rsidP="003D1F0F">
            <w:pPr>
              <w:spacing w:line="240" w:lineRule="auto"/>
              <w:jc w:val="center"/>
              <w:rPr>
                <w:rFonts w:cs="Arial"/>
              </w:rPr>
            </w:pPr>
          </w:p>
          <w:p w14:paraId="2D14C31E" w14:textId="0B0EE9E8" w:rsidR="00E73440" w:rsidRPr="00B75255" w:rsidRDefault="00E73440">
            <w:pPr>
              <w:spacing w:line="240" w:lineRule="auto"/>
              <w:rPr>
                <w:rFonts w:cs="Arial"/>
              </w:rPr>
            </w:pPr>
          </w:p>
        </w:tc>
      </w:tr>
      <w:tr w:rsidR="003D1F0F" w:rsidRPr="00B75255" w14:paraId="3BA4B34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74D42D" w14:textId="24806F71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FC99C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Materiály</w:t>
            </w:r>
          </w:p>
        </w:tc>
      </w:tr>
      <w:tr w:rsidR="003D1F0F" w:rsidRPr="00B75255" w14:paraId="60FEF2B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7D623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81CA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09DD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10D7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537651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B2B59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5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Stěny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E2B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95E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8448E7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2DDB7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B30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Sekce výparníku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205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425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83138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1A786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9CA0" w14:textId="68FF8B76" w:rsidR="003D1F0F" w:rsidRPr="00B75255" w:rsidRDefault="00A95221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Obložení</w:t>
            </w:r>
            <w:r w:rsidR="003D1F0F" w:rsidRPr="00B75255">
              <w:t xml:space="preserve"> t</w:t>
            </w:r>
            <w:r w:rsidRPr="00B75255">
              <w:t>eplosměnné</w:t>
            </w:r>
            <w:r w:rsidR="003D1F0F" w:rsidRPr="00B75255">
              <w:t xml:space="preserve"> plochy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691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3FD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6A930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442595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90E2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Kolektory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FA1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B22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2313C6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AFB5C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1E30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F16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C23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8C20E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E70A7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6945" w14:textId="029992DD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První </w:t>
            </w:r>
            <w:r w:rsidR="0002492D" w:rsidRPr="00B75255">
              <w:t>přehřívák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7E7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90F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A1240D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C1A6D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EBBC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412B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FF7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2F30B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4E2BF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42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D75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0E8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B9B1C3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01087B" w14:textId="6E400735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FAF1A92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Údaje o výkonu</w:t>
            </w:r>
          </w:p>
        </w:tc>
      </w:tr>
      <w:tr w:rsidR="003D1F0F" w:rsidRPr="00B75255" w14:paraId="33A96B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976DA0" w14:textId="77777777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4EF4" w14:textId="77777777" w:rsidR="003D1F0F" w:rsidRPr="00B75255" w:rsidRDefault="003D1F0F" w:rsidP="003D1F0F">
            <w:pPr>
              <w:keepNext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D532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CC8F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7BB3D1A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858120" w14:textId="77777777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658A" w14:textId="330570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t xml:space="preserve">Průtok vody parními </w:t>
            </w:r>
            <w:r w:rsidR="00A95221" w:rsidRPr="00B75255">
              <w:t>zástřiky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52D3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2D83" w14:textId="77777777" w:rsidR="003D1F0F" w:rsidRPr="00B75255" w:rsidRDefault="003D1F0F" w:rsidP="003D1F0F">
            <w:pPr>
              <w:keepNext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0210B8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7EF66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3F5C" w14:textId="68547A88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Zatížení parního bubnu při maximálním nepřetržité</w:t>
            </w:r>
            <w:r w:rsidR="00A95221" w:rsidRPr="00B75255">
              <w:t>m</w:t>
            </w:r>
            <w:r w:rsidRPr="00B75255">
              <w:t xml:space="preserve"> zatížení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9A1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m³/m³h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7B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E1C6B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C34FA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ED7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Přijatelné zatížení parního bubnu při specifikovaných parametrech ostré páry a skutečné velikosti bubnu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D27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m³/m³h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BA3C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E9FE91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60C02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D3A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Výroba páry, 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B9A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878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B8A7D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7BCF78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0BD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Výroba páry, 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7B5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A87D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8017108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F2FB66" w14:textId="29616F32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6A376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Údržba </w:t>
            </w:r>
          </w:p>
        </w:tc>
      </w:tr>
      <w:tr w:rsidR="003D1F0F" w:rsidRPr="00B75255" w14:paraId="0926C82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5A1B2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2399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A2D7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08F72AE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D8726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026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revize prvního a druhého tahu kotle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2668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48B56E9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352EC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E90C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550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444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015441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60962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6DAC" w14:textId="1FBFCA33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 xml:space="preserve">Výměna sekce </w:t>
            </w:r>
            <w:r w:rsidR="0002492D" w:rsidRPr="00B75255">
              <w:t>přehřívák</w:t>
            </w:r>
            <w:r w:rsidR="00D12F3A" w:rsidRPr="00B75255">
              <w:t>u</w:t>
            </w:r>
            <w:r w:rsidRPr="00B75255">
              <w:t xml:space="preserve">: </w:t>
            </w:r>
          </w:p>
        </w:tc>
      </w:tr>
      <w:tr w:rsidR="003D1F0F" w:rsidRPr="00B75255" w14:paraId="1A0A9D6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E2E43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664D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Trvání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4F6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A59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5EBA7C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44279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C324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Počet požadovaných osob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1C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9EA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4D4AFA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8FD30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C906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Celková požadovaná pracovní doba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D35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29E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F05152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63A75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3A68" w14:textId="31B2D22C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Reference na poslední výměnu přehříváku provedenou Zhotovitelem v podobném zařízení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744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D97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27C40E0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0A379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5AD4" w14:textId="72B853E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Počet přístupových </w:t>
            </w:r>
            <w:r w:rsidR="00A95221" w:rsidRPr="00B75255">
              <w:t>dveří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33E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252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F89C1DE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5AF99D" w14:textId="19F39D38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26B20E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Teplotní podmínky</w:t>
            </w:r>
          </w:p>
        </w:tc>
      </w:tr>
      <w:tr w:rsidR="003D1F0F" w:rsidRPr="00B75255" w14:paraId="3205214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DF220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A80D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E83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8819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1A407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DAF78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32F0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Maximální povrchová teplota trubek v přehřívácích a jiných vysoce zatížených částech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F7C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72C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759C22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B0220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E38B" w14:textId="2039DA60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Teplota páry za každou sekcí </w:t>
            </w:r>
            <w:r w:rsidR="00A95221" w:rsidRPr="00B75255">
              <w:t xml:space="preserve">teplosměnných </w:t>
            </w:r>
            <w:r w:rsidRPr="00B75255">
              <w:t>ploch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41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F55C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E6BC9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7A5C6A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06DC" w14:textId="31489067" w:rsidR="003D1F0F" w:rsidRPr="00B75255" w:rsidRDefault="003D1F0F" w:rsidP="003D1F0F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Výstupní teplota spalin z kotle: </w:t>
            </w:r>
          </w:p>
        </w:tc>
      </w:tr>
      <w:tr w:rsidR="003D1F0F" w:rsidRPr="00B75255" w14:paraId="0710245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2A0AA0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  <w:p w14:paraId="7FE682B3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  <w:p w14:paraId="4931007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B82A" w14:textId="667B589C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 max. zatížení (bude upřesněno) a na konci garantované doby </w:t>
            </w:r>
            <w:r w:rsidR="00A95221" w:rsidRPr="00B75255">
              <w:t xml:space="preserve">kontinuálního </w:t>
            </w:r>
            <w:r w:rsidRPr="00B75255">
              <w:t xml:space="preserve">provozu.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0DA8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BD2B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5E9E3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4EF20E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AB66" w14:textId="77777777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při min. zatížení a max. zatížení (bude upřesněno) a v čistém kotli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3742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923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764636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E7F04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C742" w14:textId="25033A4E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Průměr za dobu </w:t>
            </w:r>
            <w:r w:rsidR="00A95221" w:rsidRPr="00B75255">
              <w:t>garantovaného kontinuálního</w:t>
            </w:r>
            <w:r w:rsidRPr="00B75255">
              <w:t xml:space="preserve"> provozu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10CD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2DC9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3CD31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145EF55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8153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Teploty spalin na vstupu prvního a druhého tahu kotle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00C8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B1E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2B35C2B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79C396" w14:textId="31E32ED5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B5122D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Tlak</w:t>
            </w:r>
          </w:p>
        </w:tc>
      </w:tr>
      <w:tr w:rsidR="003D1F0F" w:rsidRPr="00B75255" w14:paraId="34F5821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E395F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155A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166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F64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2BDCB37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8CA21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4DB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Nastavený tlak pojistných ventilů: </w:t>
            </w:r>
          </w:p>
        </w:tc>
      </w:tr>
      <w:tr w:rsidR="003D1F0F" w:rsidRPr="00B75255" w14:paraId="6DA7E4E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DD760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F0C8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227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FC9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CF551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0546A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AC05" w14:textId="1BBCCB1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</w:t>
            </w:r>
            <w:r w:rsidR="0002492D" w:rsidRPr="00B75255">
              <w:t>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0180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bar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627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8CC681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38A15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46A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Tlaková ztráta na straně plynu při jmenovitém průtoku spalin s čistou topnou plochou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F394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25F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9D3A5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C182D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0EBA" w14:textId="7BFF1A8C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Tlaková ztráta na straně plynu při návrhovém průtoku spalin a znečištěn</w:t>
            </w:r>
            <w:r w:rsidR="00A95221" w:rsidRPr="00B75255">
              <w:t>é</w:t>
            </w:r>
            <w:r w:rsidRPr="00B75255">
              <w:t xml:space="preserve"> t</w:t>
            </w:r>
            <w:r w:rsidR="00D12F3A" w:rsidRPr="00B75255">
              <w:t>eplosmě</w:t>
            </w:r>
            <w:r w:rsidR="00A95221" w:rsidRPr="00B75255">
              <w:t>n</w:t>
            </w:r>
            <w:r w:rsidR="00D12F3A" w:rsidRPr="00B75255">
              <w:t>n</w:t>
            </w:r>
            <w:r w:rsidR="00A95221" w:rsidRPr="00B75255">
              <w:t>é</w:t>
            </w:r>
            <w:r w:rsidR="00D12F3A" w:rsidRPr="00B75255">
              <w:t xml:space="preserve"> </w:t>
            </w:r>
            <w:r w:rsidRPr="00B75255">
              <w:t xml:space="preserve"> plo</w:t>
            </w:r>
            <w:r w:rsidR="00A95221" w:rsidRPr="00B75255">
              <w:t>še</w:t>
            </w:r>
            <w:r w:rsidRPr="00B75255">
              <w:t xml:space="preserve"> na konci </w:t>
            </w:r>
            <w:r w:rsidR="00D12F3A" w:rsidRPr="00B75255">
              <w:t>doby letu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DE66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A6F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B195A8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7EF934" w14:textId="738871C6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2B243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Rychlostní podmínky  </w:t>
            </w:r>
          </w:p>
        </w:tc>
      </w:tr>
      <w:tr w:rsidR="003D1F0F" w:rsidRPr="00B75255" w14:paraId="18B51F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B1B88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7061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28CF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528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6ADF0E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F7FA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373D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Rychlost spalin při jmenovitém zatížení:</w:t>
            </w:r>
          </w:p>
        </w:tc>
      </w:tr>
      <w:tr w:rsidR="003D1F0F" w:rsidRPr="00B75255" w14:paraId="1223401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FFD4A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61AF" w14:textId="04AA771B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</w:t>
            </w:r>
            <w:r w:rsidR="00A95221" w:rsidRPr="00B75255">
              <w:t>Spalovací komora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42B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BBD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BB2BF0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F489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A6B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Vstup do prvního tahu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6B4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A66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5BF3C6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57EBF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ADA4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První tah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1B8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128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B2899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7DFFB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A1FC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Druhý tah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3B9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805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D7A998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88E15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75FD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Každá sekce konvekční 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569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6CB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A5BA66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AC7DF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D23D" w14:textId="1B550B34" w:rsidR="003D1F0F" w:rsidRPr="00B75255" w:rsidRDefault="003D1F0F" w:rsidP="003D1F0F">
            <w:pPr>
              <w:spacing w:line="240" w:lineRule="auto"/>
              <w:ind w:left="285" w:hanging="142"/>
            </w:pPr>
            <w:r w:rsidRPr="00B75255">
              <w:t>- Část ekonomizéru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2FA6" w14:textId="78A6D114" w:rsidR="003D1F0F" w:rsidRPr="00B75255" w:rsidRDefault="003D1F0F" w:rsidP="003D1F0F">
            <w:pPr>
              <w:spacing w:line="240" w:lineRule="auto"/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C3B3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F60F622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616D5E" w14:textId="5481B54F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BADA35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Čisticí systémy </w:t>
            </w:r>
          </w:p>
        </w:tc>
      </w:tr>
      <w:tr w:rsidR="003D1F0F" w:rsidRPr="00B75255" w14:paraId="3D1CB9D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CF5DF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21AE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CC3A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42752A4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13499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4528" w14:textId="1AA7FF3B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čištění </w:t>
            </w:r>
            <w:r w:rsidR="00130554" w:rsidRPr="00B75255">
              <w:rPr>
                <w:sz w:val="16"/>
                <w:szCs w:val="16"/>
              </w:rPr>
              <w:t xml:space="preserve">radiačních </w:t>
            </w:r>
            <w:r w:rsidRPr="00B75255">
              <w:rPr>
                <w:sz w:val="16"/>
                <w:szCs w:val="16"/>
              </w:rPr>
              <w:t xml:space="preserve">tahů během provozu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C97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5BB46F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E3B60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8C13" w14:textId="39F74BA8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systému čištění </w:t>
            </w:r>
            <w:r w:rsidR="00130554" w:rsidRPr="00B75255">
              <w:rPr>
                <w:sz w:val="16"/>
                <w:szCs w:val="16"/>
              </w:rPr>
              <w:t xml:space="preserve">vstřikování </w:t>
            </w:r>
            <w:r w:rsidRPr="00B75255">
              <w:rPr>
                <w:sz w:val="16"/>
                <w:szCs w:val="16"/>
              </w:rPr>
              <w:t>vodou pro 1. a 2. tah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AB11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34A236C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27D4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D7CE" w14:textId="32945EDF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BA94" w14:textId="01086250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5E8D" w14:textId="39B04D9C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FED4E9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397BA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88D61" w14:textId="5F1E41F9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Počet oklepávacích motorů/vibrátorů v konvekční části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9D6D" w14:textId="4083F635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poč.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3A9B" w14:textId="218924D3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 </w:t>
            </w:r>
          </w:p>
        </w:tc>
      </w:tr>
      <w:tr w:rsidR="003D1F0F" w:rsidRPr="00B75255" w14:paraId="558C450E" w14:textId="77777777" w:rsidTr="006B766D">
        <w:trPr>
          <w:cantSplit/>
          <w:trHeight w:hRule="exact" w:val="340"/>
        </w:trPr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352099" w14:textId="0F15859F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10.9</w:t>
            </w:r>
          </w:p>
          <w:p w14:paraId="75304BD8" w14:textId="5C2A6EEC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10.11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DA9B7F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Systém demi vody a systém odběru vzorků </w:t>
            </w:r>
          </w:p>
        </w:tc>
      </w:tr>
      <w:tr w:rsidR="003D1F0F" w:rsidRPr="00B75255" w14:paraId="5C1E6327" w14:textId="77777777" w:rsidTr="006B766D">
        <w:trPr>
          <w:cantSplit/>
          <w:trHeight w:val="255"/>
        </w:trPr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4215D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6DDC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76D4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48D3CAE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CEBB9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6353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návrhu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4E5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F3B3B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1CBAD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B4A7" w14:textId="30024ADB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zařízení pro přípravu a monitorování kvality vody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4FC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2C0453F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7543B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8B8F" w14:textId="744289A5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Definice, je-li to relevantní, jiných chemických látek, než které jsou uvedeny v zadávací dokumentaci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E343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1450F9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16D1CC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647D" w14:textId="77777777" w:rsidR="003D1F0F" w:rsidRPr="00B75255" w:rsidRDefault="003D1F0F" w:rsidP="003D1F0F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E009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7DD5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F07FA4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7340E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E0190" w14:textId="77777777" w:rsidR="003D1F0F" w:rsidRPr="00B75255" w:rsidRDefault="003D1F0F" w:rsidP="003D1F0F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Typ, výroba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BFC3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7C7F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5E5BA1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18CC4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CE3B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Objem nádrže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92BC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2650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t> </w:t>
            </w:r>
          </w:p>
        </w:tc>
      </w:tr>
      <w:tr w:rsidR="003D1F0F" w:rsidRPr="00B75255" w14:paraId="7D1D396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217EF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A04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Kapacity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9580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F5B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B8C1DB8" w14:textId="77777777" w:rsidTr="007E5C09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08CC6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43B21CB" w14:textId="353D01B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bCs/>
                <w:shd w:val="clear" w:color="auto" w:fill="DEE8F0"/>
              </w:rPr>
              <w:t>Nádrž NaOH</w:t>
            </w:r>
          </w:p>
        </w:tc>
      </w:tr>
      <w:tr w:rsidR="003D1F0F" w:rsidRPr="00B75255" w14:paraId="346B5C61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AC52B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0E40" w14:textId="379D4B14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952E" w14:textId="28560CB8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B6B6" w14:textId="0832A924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63BBE4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476F9B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7670" w14:textId="1A8F89B2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Koncentrace NaOH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5418" w14:textId="0FA22D4F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F96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11D015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54C3C0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13B" w14:textId="5BB0F9A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E2B" w14:textId="2F66603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E0E8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6A5DB1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17E25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DE80" w14:textId="05863B6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A57F" w14:textId="09A1D050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E08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E1BFC6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E38389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0C77" w14:textId="1FC1442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0812" w14:textId="545FB99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8862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B03DE8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ECC6B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37D7" w14:textId="775FF5F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Počet čerpadel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1989" w14:textId="376C580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F5BDD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721B223" w14:textId="77777777" w:rsidTr="007E5C09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391AAC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15B503A" w14:textId="2AE6D7D5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  <w:shd w:val="clear" w:color="auto" w:fill="DEE8F0"/>
              </w:rPr>
              <w:t>Nádrž</w:t>
            </w:r>
            <w:r w:rsidRPr="00B75255">
              <w:rPr>
                <w:b/>
                <w:bCs/>
              </w:rPr>
              <w:t xml:space="preserve"> na čpavkovou vodu</w:t>
            </w:r>
          </w:p>
        </w:tc>
      </w:tr>
      <w:tr w:rsidR="003D1F0F" w:rsidRPr="00B75255" w14:paraId="1FA457DF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8173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09EC" w14:textId="068A4FFC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6917" w14:textId="032B266E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86B3" w14:textId="296E0010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66D0C72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55D09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10A9" w14:textId="6EC93091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Koncentrace amoniaku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EFE5" w14:textId="6B7CCAFC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0F7E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B43EF8D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A4B36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5B4E" w14:textId="2D841E42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78BB" w14:textId="4089956E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7D05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32731D4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69851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9A9E" w14:textId="7936736D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7723" w14:textId="38F70DF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6E7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4914D14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F1155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322C" w14:textId="78DF8FD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A929" w14:textId="339D7C5A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684F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3F8F23F9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84F787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DF05" w14:textId="3BB8555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Počet čerpadel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88A6" w14:textId="29AF0A34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2D3B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176AD57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2F4CE6" w14:textId="62EE39A3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10.8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2A60DC3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Pomocné a najížděcí hořáky </w:t>
            </w:r>
          </w:p>
        </w:tc>
      </w:tr>
      <w:tr w:rsidR="003D1F0F" w:rsidRPr="00B75255" w14:paraId="3785CF1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8D32F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E2B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308F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23AFE4C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689F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603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sz w:val="16"/>
                <w:szCs w:val="16"/>
              </w:rPr>
              <w:t>Popis principu ovládání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E5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</w:p>
        </w:tc>
      </w:tr>
      <w:tr w:rsidR="00883DE7" w:rsidRPr="00B75255" w14:paraId="0BD7A76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962E28" w14:textId="77777777" w:rsidR="00883DE7" w:rsidRPr="00B75255" w:rsidRDefault="00883DE7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9F75" w14:textId="25935B2C" w:rsidR="00883DE7" w:rsidRPr="00B75255" w:rsidRDefault="00883DE7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nebo výkres znázorňující polohy a výšku hořáku.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06C6" w14:textId="77777777" w:rsidR="00883DE7" w:rsidRPr="00B75255" w:rsidRDefault="00883DE7" w:rsidP="003D1F0F">
            <w:pPr>
              <w:spacing w:line="240" w:lineRule="auto"/>
              <w:rPr>
                <w:rFonts w:cs="Arial"/>
              </w:rPr>
            </w:pPr>
          </w:p>
        </w:tc>
      </w:tr>
      <w:tr w:rsidR="003D1F0F" w:rsidRPr="00B75255" w14:paraId="277635C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E869A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10D2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2A60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4F6F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A64C06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F9248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FD3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Počet hořáků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895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79E6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B9F6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68B0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9AA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Kapacita jednoho hořáku:</w:t>
            </w:r>
          </w:p>
        </w:tc>
      </w:tr>
      <w:tr w:rsidR="003D1F0F" w:rsidRPr="00B75255" w14:paraId="408EB2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2B991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86A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A92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7B1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A50259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51FD0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FBD9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jmenovitá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6DA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6861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FA5725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BF996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F18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minimální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D43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1C1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2A4909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20B1E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92A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Spotřeba zemního plynu, jmenovitá na hořák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34C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EEB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586353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4BF01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3FCE" w14:textId="62B4BE2A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Úroveň hluku podle přílohy A14.3 </w:t>
            </w:r>
            <w:r w:rsidRPr="00B75255">
              <w:rPr>
                <w:i/>
                <w:iCs/>
              </w:rPr>
              <w:t>Akustický hluk a vibrace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841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964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</w:tbl>
    <w:p w14:paraId="68B49DFA" w14:textId="77777777" w:rsidR="0016607D" w:rsidRPr="00B75255" w:rsidRDefault="0016607D" w:rsidP="0016607D"/>
    <w:p w14:paraId="741D6A97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278F1CD7" w14:textId="77777777" w:rsidR="0016607D" w:rsidRPr="00B75255" w:rsidRDefault="0016607D" w:rsidP="0016607D"/>
    <w:tbl>
      <w:tblPr>
        <w:tblW w:w="89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2817"/>
        <w:gridCol w:w="851"/>
        <w:gridCol w:w="850"/>
        <w:gridCol w:w="373"/>
        <w:gridCol w:w="619"/>
        <w:gridCol w:w="709"/>
        <w:gridCol w:w="1276"/>
      </w:tblGrid>
      <w:tr w:rsidR="0016607D" w:rsidRPr="00B75255" w14:paraId="5CEA9E04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5232DB" w14:textId="0130F2D4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34" w:name="_Toc5582035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9</w:t>
            </w:r>
            <w:bookmarkEnd w:id="134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475D1B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6FBA20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E85235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44A8BCA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85A57E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495A1C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BCF7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F750F8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8E20D7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32BF45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B5F326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112E0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C34CF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10A662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6FDC6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672E6DE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F3DD0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DF1DDC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35" w:name="_Ref289263444"/>
            <w:r w:rsidRPr="00B75255">
              <w:rPr>
                <w:b/>
              </w:rPr>
              <w:t>Systém napájecí vody</w:t>
            </w:r>
            <w:bookmarkEnd w:id="135"/>
          </w:p>
          <w:p w14:paraId="50898DA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</w:tcBorders>
            <w:shd w:val="clear" w:color="auto" w:fill="BAD2E0"/>
          </w:tcPr>
          <w:p w14:paraId="480B84D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CF4627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F21300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10FB8E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33633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166EDD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4C043B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61E07E4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FD333" w14:textId="6825FD40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11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E60A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Odplyňovák/napájecí nádrž</w:t>
            </w:r>
            <w:r w:rsidRPr="00B75255">
              <w:t> </w:t>
            </w:r>
          </w:p>
        </w:tc>
      </w:tr>
      <w:tr w:rsidR="0016607D" w:rsidRPr="00B75255" w14:paraId="78A3BCD8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21B97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5CB5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481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B73137A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9090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87C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Zásady provozu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D04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86D5892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BF07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1E8A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7FA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1C9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7A973B0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EBD95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D11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Kapacita nádrže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4E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3A0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4A046D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C7DE5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5F7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CE6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59A3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56EAEE1A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989846" w14:textId="147174B1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12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1684A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napájecích čerpadel </w:t>
            </w:r>
          </w:p>
        </w:tc>
      </w:tr>
      <w:tr w:rsidR="006E61ED" w:rsidRPr="00B75255" w14:paraId="39106807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F44546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D6C1" w14:textId="32015574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697" w14:textId="1CC50EF6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E61ED" w:rsidRPr="00B75255" w14:paraId="50BBD698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374311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AE53" w14:textId="30DC5392" w:rsidR="006E61ED" w:rsidRPr="00B75255" w:rsidRDefault="006E61ED" w:rsidP="006E61ED">
            <w:pPr>
              <w:spacing w:line="240" w:lineRule="auto"/>
              <w:rPr>
                <w:b/>
                <w:i/>
                <w:sz w:val="16"/>
              </w:rPr>
            </w:pPr>
            <w:r w:rsidRPr="00B75255">
              <w:rPr>
                <w:sz w:val="16"/>
              </w:rPr>
              <w:t>Popis konstrukce čerpadla, včetně oběžných kol, skříně čerpadla, osového vyrovnání, ložisek, spojek, materiálů, těsnících ucpávek, základů atd.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AD78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C5800D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BD3E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6732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92A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272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FED5D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CE4DFC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9F87" w14:textId="0F7ED15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Elektricky poháněná a přímo</w:t>
            </w:r>
            <w:r w:rsidR="00130554" w:rsidRPr="00B75255">
              <w:t xml:space="preserve"> dieselově</w:t>
            </w:r>
            <w:r w:rsidRPr="00B75255">
              <w:t xml:space="preserve"> poháněná čerpadla</w:t>
            </w:r>
            <w:r w:rsidR="00130554" w:rsidRPr="00B75255">
              <w:t>:</w:t>
            </w:r>
          </w:p>
        </w:tc>
      </w:tr>
      <w:tr w:rsidR="0016607D" w:rsidRPr="00B75255" w14:paraId="60A6BAC1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F2E43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BC4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Typ a značka čerpadel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8D8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C53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2244320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57792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6405" w14:textId="77777777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Značka ovládacího zařízení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FD1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3D2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78E0477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30138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8B24" w14:textId="21DA0B54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Jakýkoli </w:t>
            </w:r>
            <w:r w:rsidR="00130554" w:rsidRPr="00B75255">
              <w:t>o</w:t>
            </w:r>
            <w:r w:rsidRPr="00B75255">
              <w:t>topný systém</w:t>
            </w:r>
            <w:r w:rsidR="00130554" w:rsidRPr="00B75255">
              <w:t xml:space="preserve"> pro zařízení</w:t>
            </w:r>
            <w:r w:rsidRPr="00B75255">
              <w:t xml:space="preserve"> v klidovém stavu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E79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EA3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C39816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4E23D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F9EA" w14:textId="77777777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Chladicí systém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82E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1C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44AC3326" w14:textId="77777777" w:rsidTr="00130554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05417E" w14:textId="77777777" w:rsidR="00B77308" w:rsidRPr="00B75255" w:rsidRDefault="00B77308" w:rsidP="00B77308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BAF0" w14:textId="77777777" w:rsidR="00B77308" w:rsidRPr="00B75255" w:rsidRDefault="00B77308" w:rsidP="00B77308">
            <w:pPr>
              <w:keepNext/>
              <w:keepLines/>
              <w:spacing w:line="240" w:lineRule="auto"/>
              <w:ind w:left="285" w:hanging="142"/>
            </w:pPr>
            <w:r w:rsidRPr="00B75255">
              <w:t>- Údaje čerpadla při 50%, 75%, 100% a max. zatížení (výška a objem):</w:t>
            </w:r>
          </w:p>
          <w:p w14:paraId="73478D8E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Nárůst tlaku</w:t>
            </w:r>
          </w:p>
          <w:p w14:paraId="58DED1FF" w14:textId="0F3102FF" w:rsidR="00B77308" w:rsidRPr="00B75255" w:rsidRDefault="00130554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Otáčky</w:t>
            </w:r>
          </w:p>
          <w:p w14:paraId="78A408E1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Průtok napájecí vody</w:t>
            </w:r>
          </w:p>
          <w:p w14:paraId="07E67BB6" w14:textId="6139920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Výkon na hřídeli</w:t>
            </w:r>
          </w:p>
          <w:p w14:paraId="3024A167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Účinnost</w:t>
            </w:r>
          </w:p>
          <w:p w14:paraId="68AEAA6E" w14:textId="28251B1F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NPSH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7F93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  <w:rPr>
                <w:b/>
              </w:rPr>
            </w:pPr>
            <w:r w:rsidRPr="00B75255">
              <w:rPr>
                <w:b/>
              </w:rPr>
              <w:t>Jednotka</w:t>
            </w:r>
          </w:p>
          <w:p w14:paraId="0A2FEB4F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</w:p>
          <w:p w14:paraId="0C201CD2" w14:textId="4AFDEB12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bar</w:t>
            </w:r>
          </w:p>
          <w:p w14:paraId="46FE65DA" w14:textId="5C1F1950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ot/m</w:t>
            </w:r>
            <w:r w:rsidR="00130554" w:rsidRPr="00B75255">
              <w:t>i</w:t>
            </w:r>
            <w:r w:rsidRPr="00B75255">
              <w:t>n</w:t>
            </w:r>
          </w:p>
          <w:p w14:paraId="28963390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m³/h</w:t>
            </w:r>
          </w:p>
          <w:p w14:paraId="2544ED36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kW</w:t>
            </w:r>
          </w:p>
          <w:p w14:paraId="604CF88C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%</w:t>
            </w:r>
          </w:p>
          <w:p w14:paraId="65AE71DC" w14:textId="1388C479" w:rsidR="00B77308" w:rsidRPr="00B75255" w:rsidRDefault="00B77308">
            <w:pPr>
              <w:keepNext/>
              <w:keepLines/>
              <w:spacing w:line="240" w:lineRule="auto"/>
              <w:ind w:left="77"/>
            </w:pPr>
            <w:r w:rsidRPr="00B75255">
              <w:t>bar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8085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0E46AD72" w14:textId="08661941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50%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8929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48E0A69D" w14:textId="6711CCB9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75%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C36A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1F2789B6" w14:textId="61B6E8B1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6B80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3BF86E4C" w14:textId="3168B76C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Max.</w:t>
            </w:r>
          </w:p>
        </w:tc>
      </w:tr>
      <w:tr w:rsidR="0016607D" w:rsidRPr="00B75255" w14:paraId="7CC85D1C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AE41B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11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1C96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Ostrá pára  </w:t>
            </w:r>
          </w:p>
        </w:tc>
      </w:tr>
      <w:tr w:rsidR="0016607D" w:rsidRPr="00B75255" w14:paraId="084A4BBC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A8FCE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10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F0E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D2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1F134C4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5481E4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D4481" w14:textId="664C99B2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t>Tlaková ztráta</w:t>
            </w:r>
            <w:r w:rsidR="0016607D" w:rsidRPr="00B75255">
              <w:t xml:space="preserve"> v potrubí ostré páry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FF1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540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bCs/>
              </w:rPr>
              <w:t> </w:t>
            </w:r>
          </w:p>
        </w:tc>
      </w:tr>
    </w:tbl>
    <w:p w14:paraId="0D8205F8" w14:textId="5E4F23B9" w:rsidR="00ED1973" w:rsidRPr="00B75255" w:rsidRDefault="00ED1973" w:rsidP="0016607D"/>
    <w:p w14:paraId="1D1A62C6" w14:textId="77777777" w:rsidR="00ED1973" w:rsidRPr="00B75255" w:rsidRDefault="00ED1973">
      <w:r w:rsidRPr="00B75255">
        <w:br w:type="page"/>
      </w:r>
    </w:p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27"/>
        <w:gridCol w:w="6"/>
        <w:gridCol w:w="1276"/>
        <w:gridCol w:w="1559"/>
        <w:gridCol w:w="1187"/>
      </w:tblGrid>
      <w:tr w:rsidR="0016607D" w:rsidRPr="00B75255" w14:paraId="536ED69C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EC1330" w14:textId="2DB52B8A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lastRenderedPageBreak/>
              <w:br w:type="page"/>
            </w:r>
            <w:bookmarkStart w:id="136" w:name="_Toc5582035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10</w:t>
            </w:r>
            <w:bookmarkEnd w:id="136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CA8E65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69A54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59966D0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7AE09EB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636E7F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2BC6FB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2C08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A538F7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52B3513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43FC9C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A10ECD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07D6B2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6851E3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6BE637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79F095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F5E1C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6C19BB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29F460F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37" w:name="_Ref286397630"/>
            <w:r w:rsidRPr="00B75255">
              <w:rPr>
                <w:b/>
              </w:rPr>
              <w:t>Systém chlazení komponent</w:t>
            </w:r>
            <w:bookmarkEnd w:id="137"/>
          </w:p>
          <w:p w14:paraId="534F631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</w:tcBorders>
            <w:shd w:val="clear" w:color="auto" w:fill="BAD2E0"/>
          </w:tcPr>
          <w:p w14:paraId="2799920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9839EC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4A9B9AF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07A30E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AB250B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5CED3D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AA2DA9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466302" w14:textId="77777777" w:rsidTr="006B766D">
        <w:trPr>
          <w:cantSplit/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456A0F" w14:textId="00E6081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13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802821D" w14:textId="77777777" w:rsidR="0016607D" w:rsidRPr="00B75255" w:rsidRDefault="0016607D" w:rsidP="00E935C2">
            <w:pPr>
              <w:rPr>
                <w:rFonts w:cs="Arial"/>
                <w:b/>
                <w:bCs/>
                <w:caps/>
                <w:color w:val="009DE0"/>
              </w:rPr>
            </w:pPr>
            <w:r w:rsidRPr="00B75255">
              <w:rPr>
                <w:b/>
              </w:rPr>
              <w:t>Systém chlazení komponent</w:t>
            </w:r>
          </w:p>
        </w:tc>
      </w:tr>
      <w:tr w:rsidR="0016607D" w:rsidRPr="00B75255" w14:paraId="5C761E93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4E5120B6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CFEB" w14:textId="77777777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3021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FF2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8F33FD0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3A7FCA64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21C3" w14:textId="23B1302F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t xml:space="preserve">Jmenovitá minimální chladicí kapacita při </w:t>
            </w:r>
            <w:r w:rsidR="00130554" w:rsidRPr="00B75255">
              <w:t xml:space="preserve">návrhové </w:t>
            </w:r>
            <w:r w:rsidRPr="00B75255">
              <w:t>kapacitě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21F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B853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51A9D149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6E3EB8C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43A8" w14:textId="77777777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t>Redundance chladicí kapacity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702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6621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4666ECD4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ACEBA6D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F0CA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>Rozměry chladiče komponent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65B4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6895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3B6D32D9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5984C8A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4DEE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90C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2318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2BAADACB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7449495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B98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9C89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1734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3DA61032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54985A5D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7999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DE49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9287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42556F60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430F6BDE" w14:textId="77777777" w:rsidR="00B77308" w:rsidRPr="00B75255" w:rsidRDefault="00B77308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067B" w14:textId="3A7745D0" w:rsidR="00B77308" w:rsidRPr="00B75255" w:rsidRDefault="00B77308" w:rsidP="00E935C2">
            <w:pPr>
              <w:ind w:left="285" w:hanging="283"/>
            </w:pPr>
            <w:r w:rsidRPr="00B75255">
              <w:t>Hmotnost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6690" w14:textId="40F6516E" w:rsidR="00B77308" w:rsidRPr="00B75255" w:rsidRDefault="00B77308" w:rsidP="00E935C2">
            <w:r w:rsidRPr="00B75255">
              <w:t>kg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67FE6" w14:textId="77777777" w:rsidR="00B77308" w:rsidRPr="00B75255" w:rsidRDefault="00B77308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E757E7E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31CC9D47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69B6" w14:textId="0750C9C8" w:rsidR="00B77308" w:rsidRPr="00B75255" w:rsidRDefault="00B77308" w:rsidP="00B77308">
            <w:pPr>
              <w:ind w:left="285" w:hanging="283"/>
            </w:pPr>
            <w:r w:rsidRPr="00B75255">
              <w:t>Ventilátory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3872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3246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42375358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11D8B55B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2CF7" w14:textId="4159A2D2" w:rsidR="00B77308" w:rsidRPr="00B75255" w:rsidRDefault="00B77308" w:rsidP="00B77308">
            <w:pPr>
              <w:ind w:left="285" w:hanging="283"/>
            </w:pPr>
            <w:r w:rsidRPr="00B75255">
              <w:t xml:space="preserve">  - 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CF74" w14:textId="26C82FBA" w:rsidR="00B77308" w:rsidRPr="00B75255" w:rsidRDefault="00B77308" w:rsidP="00B77308"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792B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0EAB7215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2F6ED981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E79B" w14:textId="68DBB973" w:rsidR="00B77308" w:rsidRPr="00B75255" w:rsidRDefault="00B77308" w:rsidP="00B77308">
            <w:pPr>
              <w:ind w:left="285" w:hanging="283"/>
            </w:pPr>
            <w:r w:rsidRPr="00B75255">
              <w:t xml:space="preserve">  - Spotřeba elektrické energie na svorkách motoru na ventilátor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F290" w14:textId="50666A89" w:rsidR="00B77308" w:rsidRPr="00B75255" w:rsidRDefault="00B77308" w:rsidP="00B77308">
            <w:r w:rsidRPr="00B75255">
              <w:t>KW: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3C35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886A478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D57E1E0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48A9" w14:textId="1D347A24" w:rsidR="00B77308" w:rsidRPr="00B75255" w:rsidRDefault="00B77308" w:rsidP="00B77308">
            <w:pPr>
              <w:ind w:left="285" w:hanging="283"/>
            </w:pPr>
            <w:r w:rsidRPr="00B75255">
              <w:t>Chladicí prvky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3FA8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D5B8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29B222F4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0C1FDB7D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FBA3" w14:textId="3E49FE5A" w:rsidR="00B77308" w:rsidRPr="00B75255" w:rsidRDefault="00B77308" w:rsidP="00B77308">
            <w:pPr>
              <w:ind w:left="285" w:hanging="283"/>
            </w:pPr>
            <w:r w:rsidRPr="00B75255">
              <w:t xml:space="preserve">  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8305" w14:textId="37AF9711" w:rsidR="00B77308" w:rsidRPr="00B75255" w:rsidRDefault="00B77308" w:rsidP="00B77308"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41263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299A1EF1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268C104C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0A86" w14:textId="66432EE1" w:rsidR="00B77308" w:rsidRPr="00B75255" w:rsidRDefault="00B77308" w:rsidP="00B77308">
            <w:pPr>
              <w:ind w:left="285" w:hanging="283"/>
            </w:pPr>
            <w:r w:rsidRPr="00B75255">
              <w:t>Oběhová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AB7F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E16F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4745A4D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7038C10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37E7" w14:textId="3A6A676C" w:rsidR="00B77308" w:rsidRPr="00B75255" w:rsidRDefault="00B77308" w:rsidP="00B77308">
            <w:pPr>
              <w:ind w:left="285" w:hanging="283"/>
            </w:pPr>
            <w:r w:rsidRPr="00B75255">
              <w:t xml:space="preserve">  -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5696" w14:textId="1F0E737A" w:rsidR="00B77308" w:rsidRPr="00B75255" w:rsidRDefault="00B77308" w:rsidP="00B77308"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7EC7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C82F20" w14:textId="77777777" w:rsidR="0016607D" w:rsidRPr="00B75255" w:rsidRDefault="0016607D" w:rsidP="0016607D"/>
    <w:p w14:paraId="68C493BF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53"/>
        <w:gridCol w:w="1223"/>
        <w:gridCol w:w="52"/>
        <w:gridCol w:w="1507"/>
        <w:gridCol w:w="1187"/>
      </w:tblGrid>
      <w:tr w:rsidR="0016607D" w:rsidRPr="00B75255" w14:paraId="457F0BD9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864FE45" w14:textId="6862B7C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r w:rsidRPr="00B75255">
              <w:br w:type="page"/>
            </w:r>
            <w:bookmarkStart w:id="138" w:name="_Toc5582035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11</w:t>
            </w:r>
            <w:bookmarkEnd w:id="138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7B8E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60254A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11AA8E0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57180F0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104F02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1489F5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F656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65AADD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1FCB8BA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EB8BC1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847EB26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FD60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9685E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40DBE0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E40D56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3627A3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A14C7A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1246E7C" w14:textId="5F9251D7" w:rsidR="0016607D" w:rsidRPr="00B75255" w:rsidRDefault="0016607D" w:rsidP="00E935C2">
            <w:pPr>
              <w:jc w:val="center"/>
              <w:rPr>
                <w:b/>
              </w:rPr>
            </w:pPr>
            <w:bookmarkStart w:id="139" w:name="_Ref282527580"/>
            <w:r w:rsidRPr="00B75255">
              <w:rPr>
                <w:b/>
              </w:rPr>
              <w:t xml:space="preserve">Systém manipulace s </w:t>
            </w:r>
            <w:r w:rsidR="00130554" w:rsidRPr="00B75255">
              <w:rPr>
                <w:b/>
              </w:rPr>
              <w:t xml:space="preserve">popelem </w:t>
            </w:r>
            <w:r w:rsidRPr="00B75255">
              <w:rPr>
                <w:b/>
              </w:rPr>
              <w:t xml:space="preserve">a škvárou </w:t>
            </w:r>
            <w:bookmarkEnd w:id="139"/>
          </w:p>
          <w:p w14:paraId="5DAF6A2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</w:tcBorders>
            <w:shd w:val="clear" w:color="auto" w:fill="BAD2E0"/>
          </w:tcPr>
          <w:p w14:paraId="2D87611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3DA44E7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FCA950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3F7E4D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8135A9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987DD3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C3EC9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ED1973" w:rsidRPr="00B75255" w14:paraId="02B53743" w14:textId="77777777" w:rsidTr="006B766D">
        <w:trPr>
          <w:cantSplit/>
          <w:trHeight w:val="340"/>
        </w:trPr>
        <w:tc>
          <w:tcPr>
            <w:tcW w:w="15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6BA059" w14:textId="13D0FB54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14</w:t>
            </w:r>
          </w:p>
          <w:p w14:paraId="69C448DE" w14:textId="534675FF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15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2C5B3F" w14:textId="77777777" w:rsidR="00ED1973" w:rsidRPr="00B75255" w:rsidRDefault="00ED1973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informace</w:t>
            </w:r>
          </w:p>
        </w:tc>
      </w:tr>
      <w:tr w:rsidR="00ED1973" w:rsidRPr="00B75255" w14:paraId="6C2BE01B" w14:textId="77777777" w:rsidTr="006B766D">
        <w:trPr>
          <w:cantSplit/>
          <w:trHeight w:val="255"/>
        </w:trPr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15C1BB" w14:textId="20F732FC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0C36" w14:textId="77777777" w:rsidR="00ED1973" w:rsidRPr="00B75255" w:rsidRDefault="00ED1973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45F6" w14:textId="77777777" w:rsidR="00ED1973" w:rsidRPr="00B75255" w:rsidRDefault="00ED1973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772DD9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161A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D2A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Základní schéma a popis řídicího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5D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C75F5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AAE96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EE0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přepravních systémů, kapacity a přepravních množství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B2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21676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A250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406C" w14:textId="37001EC1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odsávacího systému, včetně manipulace s</w:t>
            </w:r>
            <w:r w:rsidR="0072228C" w:rsidRPr="00B75255">
              <w:rPr>
                <w:sz w:val="16"/>
                <w:szCs w:val="16"/>
              </w:rPr>
              <w:t xml:space="preserve"> odsátým </w:t>
            </w:r>
            <w:r w:rsidRPr="00B75255">
              <w:rPr>
                <w:sz w:val="16"/>
                <w:szCs w:val="16"/>
              </w:rPr>
              <w:t>vzduchem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6A5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B6A716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2C27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04E4" w14:textId="1F325C69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Požadavky na silo </w:t>
            </w:r>
            <w:r w:rsidR="00130554" w:rsidRPr="00B75255">
              <w:rPr>
                <w:sz w:val="16"/>
                <w:szCs w:val="16"/>
              </w:rPr>
              <w:t>popele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743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7CBFC89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8E2297" w14:textId="51298A9E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14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0D1B2FB" w14:textId="6A0FD82C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Popel </w:t>
            </w:r>
            <w:r w:rsidR="0016607D" w:rsidRPr="00B75255">
              <w:rPr>
                <w:b/>
                <w:bCs/>
              </w:rPr>
              <w:t>z kotle</w:t>
            </w:r>
          </w:p>
        </w:tc>
      </w:tr>
      <w:tr w:rsidR="0016607D" w:rsidRPr="00B75255" w14:paraId="5B21A81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A3D3D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77D5" w14:textId="7CE4FA61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 xml:space="preserve">Technická data: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FDF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F9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597364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3B969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C7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Množství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71A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09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3B5D45C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1FAF78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41FF" w14:textId="35684AB8" w:rsidR="00B77308" w:rsidRPr="00B75255" w:rsidRDefault="00B77308" w:rsidP="00B77308">
            <w:pPr>
              <w:spacing w:line="240" w:lineRule="auto"/>
            </w:pPr>
            <w:r w:rsidRPr="00B75255">
              <w:t>Spotřeba stlačeného 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9E57" w14:textId="7D07562C" w:rsidR="00B77308" w:rsidRPr="00B75255" w:rsidRDefault="00B77308" w:rsidP="00B77308">
            <w:pPr>
              <w:spacing w:line="240" w:lineRule="auto"/>
            </w:pPr>
            <w:r w:rsidRPr="00B75255">
              <w:t>Nm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4D1D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B77308" w:rsidRPr="00B75255" w14:paraId="57A3FB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C207D5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7D2E" w14:textId="1D81D451" w:rsidR="00B77308" w:rsidRPr="00B75255" w:rsidRDefault="00B77308" w:rsidP="00B77308">
            <w:pPr>
              <w:spacing w:line="240" w:lineRule="auto"/>
            </w:pPr>
            <w:r w:rsidRPr="00B75255">
              <w:t>Počet vstřikovacích nádob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F880" w14:textId="18BAE47F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F1D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B77308" w:rsidRPr="00B75255" w14:paraId="7017803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093994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CD77" w14:textId="54DC9109" w:rsidR="00B77308" w:rsidRPr="00B75255" w:rsidRDefault="00B77308" w:rsidP="00B77308">
            <w:pPr>
              <w:spacing w:line="240" w:lineRule="auto"/>
            </w:pPr>
            <w:r w:rsidRPr="00B75255">
              <w:t>Počet přepravních potrubí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1AE2" w14:textId="2CB4E940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22F9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F301B9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0B39B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B9C2" w14:textId="776658BD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t>Výsypky</w:t>
            </w:r>
            <w:r w:rsidR="0016607D" w:rsidRPr="00B75255">
              <w:t>:</w:t>
            </w:r>
          </w:p>
        </w:tc>
      </w:tr>
      <w:tr w:rsidR="0016607D" w:rsidRPr="00B75255" w14:paraId="21F6564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A07BE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12EE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počet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1A9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DC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7D35A59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F4A4B0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AF34" w14:textId="2C675474" w:rsidR="00B77308" w:rsidRPr="00B75255" w:rsidRDefault="00B77308" w:rsidP="00B77308">
            <w:pPr>
              <w:spacing w:line="240" w:lineRule="auto"/>
              <w:ind w:left="285" w:hanging="142"/>
            </w:pPr>
            <w:r w:rsidRPr="00B75255">
              <w:t xml:space="preserve">- Objem na </w:t>
            </w:r>
            <w:r w:rsidR="00130554" w:rsidRPr="00B75255">
              <w:t>výsypku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51BA" w14:textId="3BF688CD" w:rsidR="00B77308" w:rsidRPr="00B75255" w:rsidRDefault="00B77308" w:rsidP="00B77308">
            <w:pPr>
              <w:spacing w:line="240" w:lineRule="auto"/>
            </w:pPr>
            <w:r w:rsidRPr="00B75255">
              <w:t xml:space="preserve">m³ 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45E1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2DAA118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F9B431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9F28" w14:textId="131FC17B" w:rsidR="00B77308" w:rsidRPr="00B75255" w:rsidRDefault="00B77308" w:rsidP="00B77308">
            <w:pPr>
              <w:spacing w:line="240" w:lineRule="auto"/>
              <w:ind w:left="285" w:hanging="142"/>
            </w:pPr>
            <w:r w:rsidRPr="00B75255">
              <w:t xml:space="preserve">- Typ </w:t>
            </w:r>
            <w:r w:rsidR="00130554" w:rsidRPr="00B75255">
              <w:t>uzávěrů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95D4" w14:textId="7E75390B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A6C2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531725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noWrap/>
          </w:tcPr>
          <w:p w14:paraId="02587641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3F48" w14:textId="444E4F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Mechanická a/nebo pneumatická přeprava </w:t>
            </w:r>
            <w:r w:rsidR="00130554" w:rsidRPr="00B75255">
              <w:t>popele</w:t>
            </w:r>
            <w:r w:rsidRPr="00B75255">
              <w:t>: </w:t>
            </w:r>
          </w:p>
        </w:tc>
      </w:tr>
      <w:tr w:rsidR="0016607D" w:rsidRPr="00B75255" w14:paraId="2399A76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FB710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1CA3" w14:textId="21F2B88A" w:rsidR="0016607D" w:rsidRPr="00B75255" w:rsidRDefault="00130554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7A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42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716DCA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B7502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34E0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Počet jednotek, délka na jednotku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2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poč./m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74D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3DE654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1AF0D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64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51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D4EA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C08583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5E1540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54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Drtič, typ a značka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6F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F8A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28A7D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D45EB" w14:textId="41B7C2CA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3.1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E01F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bCs/>
              </w:rPr>
              <w:t>Propad roštu</w:t>
            </w:r>
          </w:p>
        </w:tc>
      </w:tr>
      <w:tr w:rsidR="0016607D" w:rsidRPr="00B75255" w14:paraId="5CB4234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BACD1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1F9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84D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5A4246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9FA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0187" w14:textId="0B43DDC4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</w:t>
            </w:r>
            <w:r w:rsidR="00130554" w:rsidRPr="00B75255">
              <w:rPr>
                <w:sz w:val="16"/>
                <w:szCs w:val="16"/>
              </w:rPr>
              <w:t xml:space="preserve">vynašečového </w:t>
            </w:r>
            <w:r w:rsidRPr="00B75255">
              <w:rPr>
                <w:sz w:val="16"/>
                <w:szCs w:val="16"/>
              </w:rPr>
              <w:t>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6D7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CA1EFC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1569C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890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přepravního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1936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17CF2DF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D73CE3" w14:textId="77777777" w:rsidR="00B77308" w:rsidRPr="00B75255" w:rsidRDefault="00B77308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91BB" w14:textId="147009F2" w:rsidR="00B77308" w:rsidRPr="00B75255" w:rsidRDefault="00B77308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Popis údržby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6E6E" w14:textId="77777777" w:rsidR="00B77308" w:rsidRPr="00B75255" w:rsidRDefault="00B77308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01899E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23CF54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07C2" w14:textId="2B1105B8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Technická data: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49C9" w14:textId="471522B5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Jednotka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B843" w14:textId="10E162CE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rPr>
                <w:b/>
                <w:i/>
                <w:sz w:val="16"/>
              </w:rPr>
              <w:t>Hodnota/popis</w:t>
            </w:r>
          </w:p>
        </w:tc>
      </w:tr>
      <w:tr w:rsidR="00B77308" w:rsidRPr="00B75255" w14:paraId="7EDAACA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B07D5F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94EF" w14:textId="319845A3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Předpokládané množství propadu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4C33" w14:textId="39B45F06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kg/h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FCEC" w14:textId="57AE36BB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B77308" w:rsidRPr="00B75255" w14:paraId="30A7AEE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1F9958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A52E" w14:textId="51767DB2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Typ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91E1" w14:textId="49C106BB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391B" w14:textId="0D2C1173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B77308" w:rsidRPr="00B75255" w14:paraId="56952A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98E22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7589" w14:textId="6EA61043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Značka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D1AD" w14:textId="73CACFF9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A992" w14:textId="77777777" w:rsidR="00B77308" w:rsidRPr="00B75255" w:rsidRDefault="00B77308" w:rsidP="00B77308">
            <w:pPr>
              <w:spacing w:line="240" w:lineRule="auto"/>
              <w:jc w:val="center"/>
            </w:pPr>
          </w:p>
        </w:tc>
      </w:tr>
      <w:tr w:rsidR="00B77308" w:rsidRPr="00B75255" w14:paraId="5420DCA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594DCE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888B" w14:textId="46998A8D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Přepravní kapacita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F286" w14:textId="0B65303F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kg/h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B0BA" w14:textId="43F89F61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16607D" w:rsidRPr="00B75255" w14:paraId="5AC8876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777E47" w14:textId="41B88EBB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15.1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34485A" w14:textId="3B1E627C" w:rsidR="0016607D" w:rsidRPr="00B75255" w:rsidRDefault="00E935C2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Systémy manipulace se škvárou</w:t>
            </w:r>
          </w:p>
        </w:tc>
      </w:tr>
      <w:tr w:rsidR="0016607D" w:rsidRPr="00B75255" w14:paraId="67FC514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FE504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BA6A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1E17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B6889A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C7642A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88C1" w14:textId="459F578F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Obecné informace včetně popisu systému </w:t>
            </w:r>
            <w:r w:rsidR="00D20F87" w:rsidRPr="00B75255">
              <w:rPr>
                <w:sz w:val="16"/>
                <w:szCs w:val="16"/>
              </w:rPr>
              <w:t xml:space="preserve">extrakce </w:t>
            </w:r>
            <w:r w:rsidRPr="00B75255">
              <w:rPr>
                <w:sz w:val="16"/>
                <w:szCs w:val="16"/>
              </w:rPr>
              <w:t>škváry a řídicího systému.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4AB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</w:p>
        </w:tc>
      </w:tr>
      <w:tr w:rsidR="0016607D" w:rsidRPr="00B75255" w14:paraId="2493AC6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759B9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CEF9" w14:textId="1331467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Konstrukční výkres vynašeče škváry a princip řízení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E06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6494B53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48AF1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26B6" w14:textId="0450D8B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systému pro každý vynašeč škváry pro zajištění reprezentativních vzorků škváry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BD8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31DBB" w:rsidRPr="00B75255" w14:paraId="663E847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AC6A4A" w14:textId="77777777" w:rsidR="00431DBB" w:rsidRPr="00B75255" w:rsidRDefault="00431DBB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2D6" w14:textId="3F6BD86F" w:rsidR="00431DBB" w:rsidRPr="00B75255" w:rsidRDefault="00431DBB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revizních otvorů pro uzavřené komponenty manipulace se škvárou včetně počtu a umístění těchto otvorů.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A904C" w14:textId="77777777" w:rsidR="00431DBB" w:rsidRPr="00B75255" w:rsidRDefault="00431DBB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79CD716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F90DD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E665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AE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57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65D043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83F12D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4243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C1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AD2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AC6F1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77660E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0A24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Kapacita (max.)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E5D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20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14DBA9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1EE59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01E8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Max. spotřeby vody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026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796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424457D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7A1799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10BE" w14:textId="0CEEDB0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 xml:space="preserve">Hmotnost celého systému </w:t>
            </w:r>
            <w:r w:rsidR="00D20F87" w:rsidRPr="00B75255">
              <w:t xml:space="preserve">extrakce </w:t>
            </w:r>
            <w:r w:rsidRPr="00B75255">
              <w:t xml:space="preserve">škváry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F96D" w14:textId="2BBD2EB4" w:rsidR="00B77308" w:rsidRPr="00B75255" w:rsidRDefault="00B77308" w:rsidP="00B77308">
            <w:pPr>
              <w:spacing w:line="240" w:lineRule="auto"/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B179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586DD7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FCBED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66C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Počet vynašečů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8EA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8D4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E01B0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EBED4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D4EE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Rozměry sekcí vynašečů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713A" w14:textId="4339B5E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6B7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C454EB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7906F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6F58" w14:textId="42543E81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Pohonný mechanismus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5F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FE7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F28A2C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E86A8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F73D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C77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CDB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440701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F95B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8221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Očekávaná životnost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F43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let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E61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FC99C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1938F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12F4" w14:textId="2F9CDB1D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Obsah vody ve škváře za vynašečem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EF7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4D0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55D1705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70A462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3D23" w14:textId="5E072D5A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Typ měření hladiny vody ve vynašeči škváry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332B" w14:textId="5463BAFF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CF16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F47B46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A41C9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C623" w14:textId="0EDBCCCF" w:rsidR="0016607D" w:rsidRPr="00B75255" w:rsidRDefault="0016607D" w:rsidP="00E935C2">
            <w:pPr>
              <w:tabs>
                <w:tab w:val="left" w:pos="192"/>
              </w:tabs>
              <w:spacing w:line="240" w:lineRule="auto"/>
              <w:ind w:firstLine="2"/>
              <w:rPr>
                <w:rFonts w:cs="Arial"/>
              </w:rPr>
            </w:pPr>
            <w:r w:rsidRPr="00B75255">
              <w:t>Odtah z vynašeče škváry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EFE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2E5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1DA75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CE0279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755D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Princip (např. část přívodu sekundárního vzduchu)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62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442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98B302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D29205" w14:textId="6048837C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A2 sekce 15.2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388024" w14:textId="1DF336A7" w:rsidR="0016607D" w:rsidRPr="00B75255" w:rsidRDefault="00E935C2" w:rsidP="00E935C2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Systém přepravy škváry</w:t>
            </w:r>
          </w:p>
        </w:tc>
      </w:tr>
      <w:tr w:rsidR="0016607D" w:rsidRPr="00B75255" w14:paraId="0D2FBA7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8039B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2DC5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BDF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F5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96CCC2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1044A2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5F4E9" w14:textId="77777777" w:rsidR="0016607D" w:rsidRPr="00B75255" w:rsidRDefault="0016607D" w:rsidP="00E935C2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Typ dopravníků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647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F5B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2767BFE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FD5750" w14:textId="77777777" w:rsidR="00B77308" w:rsidRPr="00B75255" w:rsidRDefault="00B77308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907A" w14:textId="44A5CDE4" w:rsidR="00B77308" w:rsidRPr="00B75255" w:rsidRDefault="00B77308" w:rsidP="00E935C2">
            <w:pPr>
              <w:keepNext/>
              <w:keepLines/>
              <w:spacing w:line="240" w:lineRule="auto"/>
              <w:ind w:firstLineChars="1" w:firstLine="2"/>
            </w:pPr>
            <w:r w:rsidRPr="00B75255">
              <w:t>Značka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47D2" w14:textId="34439C96" w:rsidR="00B77308" w:rsidRPr="00B75255" w:rsidRDefault="00B77308" w:rsidP="00E935C2">
            <w:pPr>
              <w:keepNext/>
              <w:keepLines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49A4" w14:textId="77777777" w:rsidR="00B77308" w:rsidRPr="00B75255" w:rsidRDefault="00B77308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133F39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E03B1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1202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Šířka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A2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53E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E0A627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15F1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AF11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Délka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161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2E0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D672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7031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F269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8CB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623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EFF5D0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1ADDF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342A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Výška zdvihu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EF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21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21635D7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5B9410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1E1A" w14:textId="7059893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Hnací síla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A1B0" w14:textId="35F0F584" w:rsidR="00B77308" w:rsidRPr="00B75255" w:rsidRDefault="00B77308" w:rsidP="00B77308">
            <w:pPr>
              <w:spacing w:line="240" w:lineRule="auto"/>
            </w:pPr>
            <w:r w:rsidRPr="00B75255">
              <w:t>kW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B967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2900D8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3E396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BDFE" w14:textId="7807A53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Dodatečné dopravní zařízení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A493" w14:textId="58591347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5313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457C0A3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0E933C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0E62" w14:textId="6C4579E9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Spotřeba vody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982C" w14:textId="4062C7CC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B045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759FF3D5" w14:textId="77777777" w:rsidR="0016607D" w:rsidRPr="00B75255" w:rsidRDefault="0016607D" w:rsidP="0016607D"/>
    <w:p w14:paraId="145A37FB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1276"/>
        <w:gridCol w:w="1559"/>
        <w:gridCol w:w="1187"/>
      </w:tblGrid>
      <w:tr w:rsidR="0016607D" w:rsidRPr="00B75255" w14:paraId="19F2911F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224690" w14:textId="41BECDCC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40" w:name="_Toc5582035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12</w:t>
            </w:r>
            <w:bookmarkEnd w:id="140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1F9ECD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C00990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DFA701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BABDD9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B6056E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0EE45C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9B604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6D337A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100B253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6A05C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D7B926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35B5CA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2FEA4E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E09D04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988B0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6282100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E69E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4385F0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41" w:name="_Ref282527872"/>
            <w:r w:rsidRPr="00B75255">
              <w:rPr>
                <w:b/>
              </w:rPr>
              <w:t>Pomocné systémy</w:t>
            </w:r>
            <w:bookmarkEnd w:id="141"/>
          </w:p>
          <w:p w14:paraId="6276292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</w:tcBorders>
            <w:shd w:val="clear" w:color="auto" w:fill="BAD2E0"/>
          </w:tcPr>
          <w:p w14:paraId="6A154BE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E0EBA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3AC383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C86D3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B6B6D9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35859A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F752C8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E710369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6B4B76" w14:textId="2615715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18.1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93AC3A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Spalinovody</w:t>
            </w:r>
            <w:r w:rsidRPr="00B75255">
              <w:t> </w:t>
            </w:r>
          </w:p>
        </w:tc>
      </w:tr>
      <w:tr w:rsidR="0016607D" w:rsidRPr="00B75255" w14:paraId="7B7EF073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9CA4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9F2F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BE8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A6B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6CF38BD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DB5A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EC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rychlost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E5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E98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247BD7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6C069D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A23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Materiál a tloušťka materiálu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D44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49E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ED21EE5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AF94CF" w14:textId="04281409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18.2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DECC1C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Měření koncentrací spalin</w:t>
            </w:r>
          </w:p>
        </w:tc>
      </w:tr>
      <w:tr w:rsidR="00D64FF9" w:rsidRPr="00B75255" w14:paraId="1DBF560D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F814DB" w14:textId="77777777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AFB" w14:textId="77777777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EC94" w14:textId="3B9F213F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CB19" w14:textId="62CB4135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87D21D5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54EDA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79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7E25" w14:textId="23EEE6DB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02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4AFAD7B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3879A6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54B0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Popis zařízení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BEE6" w14:textId="3853F0ED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6B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B7EB5D5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9F1B88" w14:textId="3CE9E7C3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18.3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EFEDB2" w14:textId="1AA8AAFB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 xml:space="preserve">Automatické a centrální mazání </w:t>
            </w:r>
          </w:p>
        </w:tc>
      </w:tr>
      <w:tr w:rsidR="00D64FF9" w:rsidRPr="00B75255" w14:paraId="10703DA1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1282FF" w14:textId="77777777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4993" w14:textId="77777777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7D8B" w14:textId="1257BC7C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21FA" w14:textId="4AE69F29" w:rsidR="00D64FF9" w:rsidRPr="00B75255" w:rsidRDefault="00D64FF9" w:rsidP="00D64FF9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ABE087C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F8F9B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C6F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BC83" w14:textId="4FEEBECA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ABB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D64FF9" w:rsidRPr="00B75255" w14:paraId="4267A6C8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3C35294" w14:textId="77777777" w:rsidR="00D64FF9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D5B9" w14:textId="1199D391" w:rsidR="00D64FF9" w:rsidRPr="00B75255" w:rsidRDefault="00D64FF9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11DE" w14:textId="2CFB769B" w:rsidR="00D64FF9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4E90" w14:textId="77777777" w:rsidR="00D64FF9" w:rsidRPr="00B75255" w:rsidRDefault="00D64FF9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F4B1AFA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584CB3" w14:textId="6FF670BD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18.4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18325B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Hydraulický systém</w:t>
            </w:r>
          </w:p>
        </w:tc>
      </w:tr>
      <w:tr w:rsidR="0016607D" w:rsidRPr="00B75255" w14:paraId="7D6C24AC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56AA7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3457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CA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5D9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BE92588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C7CAE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DEE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EA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E64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976B57" w:rsidRPr="00B75255" w14:paraId="2D42C5A7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3B2161" w14:textId="77777777" w:rsidR="00976B57" w:rsidRPr="00B75255" w:rsidRDefault="00976B57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4C00" w14:textId="089DFD2D" w:rsidR="00976B57" w:rsidRPr="00B75255" w:rsidRDefault="00976B57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5399" w14:textId="585ADB36" w:rsidR="00976B57" w:rsidRPr="00B75255" w:rsidRDefault="00976B57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E5E1" w14:textId="77777777" w:rsidR="00976B57" w:rsidRPr="00B75255" w:rsidRDefault="00976B57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5A5184AF" w14:textId="77777777" w:rsidR="0016607D" w:rsidRPr="00B75255" w:rsidRDefault="0016607D" w:rsidP="0016607D"/>
    <w:p w14:paraId="045C02D9" w14:textId="77777777" w:rsidR="0016607D" w:rsidRPr="00B75255" w:rsidRDefault="0016607D" w:rsidP="0016607D"/>
    <w:p w14:paraId="58E5E711" w14:textId="77777777" w:rsidR="0016607D" w:rsidRPr="00B75255" w:rsidRDefault="0016607D" w:rsidP="0016607D"/>
    <w:p w14:paraId="06DE65C6" w14:textId="77777777" w:rsidR="0016607D" w:rsidRPr="00B75255" w:rsidRDefault="0016607D" w:rsidP="0016607D"/>
    <w:p w14:paraId="1CF3144E" w14:textId="77777777" w:rsidR="0016607D" w:rsidRPr="00B75255" w:rsidRDefault="0016607D" w:rsidP="0016607D"/>
    <w:p w14:paraId="541EA3BB" w14:textId="77777777" w:rsidR="00F26043" w:rsidRPr="00B75255" w:rsidRDefault="00F26043" w:rsidP="0016607D"/>
    <w:p w14:paraId="571FBE03" w14:textId="23F628F1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42" w:name="_Toc378064109"/>
      <w:bookmarkStart w:id="143" w:name="_Toc30097110"/>
      <w:bookmarkStart w:id="144" w:name="_Toc192640131"/>
      <w:r w:rsidRPr="00B75255">
        <w:t>Čištění spalin</w:t>
      </w:r>
      <w:bookmarkEnd w:id="142"/>
      <w:bookmarkEnd w:id="143"/>
      <w:bookmarkEnd w:id="144"/>
    </w:p>
    <w:p w14:paraId="6B744F81" w14:textId="4582E475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A3 </w:t>
      </w:r>
      <w:r w:rsidRPr="00B75255">
        <w:rPr>
          <w:i/>
          <w:iCs/>
        </w:rPr>
        <w:t>Technické specifikace pro systém čištění spalin</w:t>
      </w:r>
    </w:p>
    <w:p w14:paraId="03EF0A13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11"/>
        <w:gridCol w:w="74"/>
        <w:gridCol w:w="1276"/>
        <w:gridCol w:w="1559"/>
        <w:gridCol w:w="1276"/>
      </w:tblGrid>
      <w:tr w:rsidR="0016607D" w:rsidRPr="00B75255" w14:paraId="6A324663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4622218" w14:textId="4CDAA63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45" w:name="_Toc5582035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13</w:t>
            </w:r>
            <w:bookmarkEnd w:id="145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  <w:bookmarkStart w:id="146" w:name="SidetaellerTOC"/>
            <w:bookmarkStart w:id="147" w:name="Tekststart"/>
            <w:bookmarkEnd w:id="146"/>
            <w:bookmarkEnd w:id="147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3C2A61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D6BBD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9638A3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ABB3A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BBB44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8E4308" w14:textId="77777777" w:rsidTr="00E027CA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5C322F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A2190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4B4941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FB79257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48" w:name="_Ref282591381"/>
            <w:r w:rsidRPr="00B75255">
              <w:rPr>
                <w:b/>
              </w:rPr>
              <w:t>Obecná data</w:t>
            </w:r>
            <w:bookmarkEnd w:id="148"/>
          </w:p>
          <w:p w14:paraId="3075DD4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</w:tcPr>
          <w:p w14:paraId="34B61C05" w14:textId="60B827E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95DCD0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E027CA" w:rsidRPr="00B75255" w14:paraId="6BAB95F9" w14:textId="77777777" w:rsidTr="00E027CA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849C173" w14:textId="326D3D8A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08F19F8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nil"/>
            </w:tcBorders>
            <w:shd w:val="clear" w:color="auto" w:fill="BAD2E0"/>
          </w:tcPr>
          <w:p w14:paraId="5CE3F39E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3005DAE7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090D20A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BE186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6BBE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Obecná koncepce</w:t>
            </w:r>
          </w:p>
        </w:tc>
      </w:tr>
      <w:tr w:rsidR="0016607D" w:rsidRPr="00B75255" w14:paraId="2FF9A713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D66A8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8CE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EA7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A128C7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78B5C5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7627" w14:textId="49833D3C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Procesní schémata (PFD) včetně jmenovitých </w:t>
            </w:r>
            <w:r w:rsidR="0072228C" w:rsidRPr="00B75255">
              <w:rPr>
                <w:sz w:val="16"/>
                <w:szCs w:val="16"/>
              </w:rPr>
              <w:t>průtočných procesních hodnot</w:t>
            </w:r>
            <w:r w:rsidR="0072228C" w:rsidRPr="00B75255" w:rsidDel="0072228C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(průtoky, teploty, tlaky, obsah vlhkosti ve spalinách atd.)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91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22AA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4A34CC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4EAF" w14:textId="51EF3DE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Jmenovitá** procesní data, očekávaná, charakterizující hlavní komponenty s ohledem na </w:t>
            </w:r>
            <w:r w:rsidR="00D20F87" w:rsidRPr="00B75255">
              <w:rPr>
                <w:sz w:val="16"/>
                <w:szCs w:val="16"/>
              </w:rPr>
              <w:t>objemový</w:t>
            </w:r>
            <w:r w:rsidRPr="00B75255">
              <w:rPr>
                <w:sz w:val="16"/>
                <w:szCs w:val="16"/>
              </w:rPr>
              <w:t xml:space="preserve">/hmotnostní </w:t>
            </w:r>
            <w:r w:rsidR="00D20F87" w:rsidRPr="00B75255">
              <w:rPr>
                <w:sz w:val="16"/>
                <w:szCs w:val="16"/>
              </w:rPr>
              <w:t>prů</w:t>
            </w:r>
            <w:r w:rsidRPr="00B75255">
              <w:rPr>
                <w:sz w:val="16"/>
                <w:szCs w:val="16"/>
              </w:rPr>
              <w:t>tok, teplotu, tlak, koncentrace (očekávané hodnoty)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4C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7F078C0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F1FAC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7CA6" w14:textId="420676D4" w:rsidR="00B3255D" w:rsidRPr="00B75255" w:rsidRDefault="0016607D" w:rsidP="00D62A7E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D0C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BBEF29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552D6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7F1F" w14:textId="081E7A7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Vstup surového plynu (jak je uvedeno v příloze A13 </w:t>
            </w:r>
            <w:r w:rsidRPr="00B75255">
              <w:rPr>
                <w:bCs/>
                <w:i/>
                <w:iCs/>
              </w:rPr>
              <w:t>Procesní a konstrukční data</w:t>
            </w:r>
            <w:r w:rsidRPr="00B75255">
              <w:t xml:space="preserve">) - uveďte prosím jmenovité </w:t>
            </w:r>
            <w:r w:rsidR="00D20F87" w:rsidRPr="00B75255">
              <w:t>a návrhové data</w:t>
            </w:r>
          </w:p>
          <w:p w14:paraId="11086C75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bCs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6D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52E2F" w:rsidRPr="00B75255" w14:paraId="4E25ACF9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D05C179" w14:textId="77777777" w:rsidR="00652E2F" w:rsidRPr="00B75255" w:rsidRDefault="00652E2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86C2" w14:textId="52BE197F" w:rsidR="00652E2F" w:rsidRPr="00B75255" w:rsidRDefault="00652E2F" w:rsidP="00701D4D">
            <w:pPr>
              <w:spacing w:line="240" w:lineRule="auto"/>
              <w:ind w:hanging="284"/>
              <w:rPr>
                <w:rFonts w:cs="Arial"/>
                <w:sz w:val="15"/>
                <w:szCs w:val="15"/>
              </w:rPr>
            </w:pPr>
            <w:r w:rsidRPr="00B75255">
              <w:rPr>
                <w:sz w:val="15"/>
                <w:szCs w:val="15"/>
              </w:rPr>
              <w:t xml:space="preserve">* * Uvedené </w:t>
            </w:r>
            <w:r w:rsidR="00D20F87" w:rsidRPr="00B75255">
              <w:rPr>
                <w:sz w:val="15"/>
                <w:szCs w:val="15"/>
              </w:rPr>
              <w:t xml:space="preserve">návrhové </w:t>
            </w:r>
            <w:r w:rsidRPr="00B75255">
              <w:rPr>
                <w:sz w:val="15"/>
                <w:szCs w:val="15"/>
              </w:rPr>
              <w:t>údaje se musí - minimálně - vztahovat k</w:t>
            </w:r>
            <w:r w:rsidR="00D20F87" w:rsidRPr="00B75255">
              <w:rPr>
                <w:sz w:val="15"/>
                <w:szCs w:val="15"/>
              </w:rPr>
              <w:t xml:space="preserve"> návrhovým </w:t>
            </w:r>
            <w:r w:rsidRPr="00B75255">
              <w:rPr>
                <w:sz w:val="15"/>
                <w:szCs w:val="15"/>
              </w:rPr>
              <w:t xml:space="preserve">údajům uvedeným pro přívod surového plynu v příloze A13 </w:t>
            </w:r>
            <w:r w:rsidRPr="00B75255">
              <w:rPr>
                <w:i/>
                <w:iCs/>
                <w:sz w:val="15"/>
                <w:szCs w:val="15"/>
              </w:rPr>
              <w:t>Procesní a konstrukční data</w:t>
            </w:r>
            <w:r w:rsidR="009E3FF2" w:rsidRPr="00B75255">
              <w:rPr>
                <w:i/>
                <w:iCs/>
                <w:sz w:val="15"/>
                <w:szCs w:val="15"/>
              </w:rPr>
              <w:t>.</w:t>
            </w:r>
            <w:r w:rsidRPr="00B75255">
              <w:rPr>
                <w:sz w:val="15"/>
                <w:szCs w:val="15"/>
              </w:rPr>
              <w:t xml:space="preserve"> Vyšší hodnoty mohou být uvedeny s ohledem na bezpečnostní rozpětí stanovené Uchazeče</w:t>
            </w:r>
            <w:r w:rsidR="00D20F87" w:rsidRPr="00B75255">
              <w:rPr>
                <w:sz w:val="15"/>
                <w:szCs w:val="15"/>
              </w:rPr>
              <w:t>m,</w:t>
            </w:r>
            <w:r w:rsidRPr="00B75255">
              <w:rPr>
                <w:sz w:val="15"/>
                <w:szCs w:val="15"/>
              </w:rPr>
              <w:t xml:space="preserve"> </w:t>
            </w:r>
            <w:r w:rsidR="00D20F87" w:rsidRPr="00B75255">
              <w:rPr>
                <w:sz w:val="15"/>
                <w:szCs w:val="15"/>
              </w:rPr>
              <w:t>přičemž</w:t>
            </w:r>
            <w:r w:rsidRPr="00B75255">
              <w:rPr>
                <w:sz w:val="15"/>
                <w:szCs w:val="15"/>
              </w:rPr>
              <w:t xml:space="preserve"> může docházet ke krátkodobým špičkám převyšujícím data odvozená od vstup</w:t>
            </w:r>
            <w:r w:rsidR="00EC28FB" w:rsidRPr="00B75255">
              <w:rPr>
                <w:sz w:val="15"/>
                <w:szCs w:val="15"/>
              </w:rPr>
              <w:t>ních návrhových dat</w:t>
            </w:r>
            <w:r w:rsidRPr="00B75255">
              <w:rPr>
                <w:sz w:val="15"/>
                <w:szCs w:val="15"/>
              </w:rPr>
              <w:t xml:space="preserve">. </w:t>
            </w:r>
          </w:p>
        </w:tc>
      </w:tr>
      <w:tr w:rsidR="00652E2F" w:rsidRPr="00B75255" w14:paraId="3C52D766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C2E7E4" w14:textId="77777777" w:rsidR="00652E2F" w:rsidRPr="00B75255" w:rsidRDefault="00652E2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29D6" w14:textId="26BB93D1" w:rsidR="00652E2F" w:rsidRPr="00B75255" w:rsidRDefault="00652E2F" w:rsidP="00701D4D">
            <w:pPr>
              <w:spacing w:line="240" w:lineRule="auto"/>
              <w:ind w:right="-133" w:hanging="284"/>
              <w:rPr>
                <w:rFonts w:cs="Arial"/>
                <w:sz w:val="10"/>
                <w:szCs w:val="10"/>
              </w:rPr>
            </w:pPr>
            <w:r w:rsidRPr="00B75255">
              <w:t xml:space="preserve">** </w:t>
            </w:r>
            <w:r w:rsidRPr="00B75255">
              <w:rPr>
                <w:sz w:val="15"/>
                <w:szCs w:val="15"/>
              </w:rPr>
              <w:t xml:space="preserve">** Pojem „jmenovitý“ se vztahuje k bodu 1 spalovacího diagramu a jmenovitým vstupních </w:t>
            </w:r>
            <w:r w:rsidR="00EC28FB" w:rsidRPr="00B75255">
              <w:rPr>
                <w:sz w:val="15"/>
                <w:szCs w:val="15"/>
              </w:rPr>
              <w:t>údajům</w:t>
            </w:r>
            <w:r w:rsidRPr="00B75255">
              <w:rPr>
                <w:sz w:val="15"/>
                <w:szCs w:val="15"/>
              </w:rPr>
              <w:t xml:space="preserve">, jak jsou uvedeny v příloze A13 </w:t>
            </w:r>
            <w:r w:rsidRPr="00B75255">
              <w:rPr>
                <w:i/>
                <w:iCs/>
                <w:sz w:val="15"/>
                <w:szCs w:val="15"/>
              </w:rPr>
              <w:t>Procesní a konstrukční data</w:t>
            </w:r>
            <w:r w:rsidR="00EC28FB" w:rsidRPr="00B75255">
              <w:rPr>
                <w:i/>
                <w:iCs/>
                <w:sz w:val="15"/>
                <w:szCs w:val="15"/>
              </w:rPr>
              <w:t>.</w:t>
            </w:r>
            <w:r w:rsidRPr="00B75255">
              <w:rPr>
                <w:sz w:val="15"/>
                <w:szCs w:val="15"/>
              </w:rPr>
              <w:t xml:space="preserve"> </w:t>
            </w:r>
          </w:p>
        </w:tc>
      </w:tr>
      <w:tr w:rsidR="00684C14" w:rsidRPr="00B75255" w14:paraId="5E2E2D5F" w14:textId="77777777" w:rsidTr="002D4E25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CF2A63" w14:textId="022017FF" w:rsidR="00684C14" w:rsidRPr="00B75255" w:rsidRDefault="00684C14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4A2373F" w14:textId="0B08F7B0" w:rsidR="00684C14" w:rsidRPr="00B75255" w:rsidRDefault="00684C14" w:rsidP="00684C1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Stlačený vzduch</w:t>
            </w:r>
          </w:p>
        </w:tc>
      </w:tr>
      <w:tr w:rsidR="00684C14" w:rsidRPr="00B75255" w14:paraId="6B3B0F4B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6D529C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7263A" w14:textId="6E9644D3" w:rsidR="00684C14" w:rsidRPr="00B75255" w:rsidRDefault="00684C14" w:rsidP="00684C14">
            <w:pPr>
              <w:spacing w:line="240" w:lineRule="auto"/>
              <w:rPr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6D25" w14:textId="15DB4884" w:rsidR="00684C14" w:rsidRPr="00B75255" w:rsidRDefault="00684C14" w:rsidP="00684C14">
            <w:pPr>
              <w:spacing w:line="240" w:lineRule="auto"/>
              <w:rPr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D166" w14:textId="1879BF28" w:rsidR="00684C14" w:rsidRPr="00B75255" w:rsidRDefault="00684C14" w:rsidP="00684C1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84C14" w:rsidRPr="00B75255" w14:paraId="3B080ACB" w14:textId="77777777" w:rsidTr="002D4E25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14CEED7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E71C" w14:textId="71303870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Spotřeba přístrojového vzduchu:</w:t>
            </w:r>
          </w:p>
        </w:tc>
      </w:tr>
      <w:tr w:rsidR="00684C14" w:rsidRPr="00B75255" w14:paraId="621F6501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87D5E90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8144" w14:textId="53EB6522" w:rsidR="00684C14" w:rsidRPr="00B75255" w:rsidRDefault="00684C14" w:rsidP="00D56CD5">
            <w:pPr>
              <w:pStyle w:val="Odstavecseseznamem"/>
              <w:numPr>
                <w:ilvl w:val="0"/>
                <w:numId w:val="35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Max.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0E6F" w14:textId="3A2896C7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6E33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5C86641E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FC7386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A304" w14:textId="18258EFF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80EF" w14:textId="422D184D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1850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400ED686" w14:textId="77777777" w:rsidTr="002D4E25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4A5A1B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5D0E" w14:textId="76832A52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Spotřeba procesního vzduchu:</w:t>
            </w:r>
          </w:p>
        </w:tc>
      </w:tr>
      <w:tr w:rsidR="00684C14" w:rsidRPr="00B75255" w14:paraId="503BC7D3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3CC80F0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C57" w14:textId="5BD83EE8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Max.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C08B" w14:textId="314E6063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4B0B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2A872FD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206B53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4935" w14:textId="39FA9AEC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7255" w14:textId="26D48C95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1F4A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0025A8AD" w14:textId="77777777" w:rsidTr="00652E2F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EA0904D" w14:textId="77777777" w:rsidR="00652E2F" w:rsidRPr="00B75255" w:rsidRDefault="00652E2F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243C2E" w14:textId="4E66948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  <w:b/>
                <w:bCs/>
              </w:rPr>
            </w:pPr>
            <w:r w:rsidRPr="00B75255">
              <w:rPr>
                <w:rFonts w:asciiTheme="majorHAnsi" w:hAnsiTheme="majorHAnsi"/>
                <w:b/>
                <w:bCs/>
              </w:rPr>
              <w:t>Zajištění dodávek el. energie</w:t>
            </w:r>
          </w:p>
        </w:tc>
      </w:tr>
      <w:tr w:rsidR="00652E2F" w:rsidRPr="00B75255" w14:paraId="20EBA2FC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D94537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1557" w14:textId="72D5C1B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7396" w14:textId="0D76BC4B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1830" w14:textId="1F223F1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52E2F" w:rsidRPr="00B75255" w14:paraId="2D409393" w14:textId="77777777" w:rsidTr="00131BCA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716905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68A0" w14:textId="05226E6E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Spotřeba energie (400 V) </w:t>
            </w:r>
            <w:r w:rsidRPr="00B75255">
              <w:rPr>
                <w:rFonts w:asciiTheme="majorHAnsi" w:hAnsiTheme="majorHAnsi"/>
                <w:i/>
                <w:iCs/>
              </w:rPr>
              <w:t xml:space="preserve">(stav s </w:t>
            </w:r>
            <w:r w:rsidR="00EC28FB" w:rsidRPr="00B75255">
              <w:rPr>
                <w:rFonts w:asciiTheme="majorHAnsi" w:hAnsiTheme="majorHAnsi"/>
                <w:i/>
                <w:iCs/>
              </w:rPr>
              <w:t>o</w:t>
            </w:r>
            <w:r w:rsidRPr="00B75255">
              <w:rPr>
                <w:rFonts w:asciiTheme="majorHAnsi" w:hAnsiTheme="majorHAnsi"/>
                <w:i/>
                <w:iCs/>
              </w:rPr>
              <w:t>pcí 1 a bez ní)</w:t>
            </w:r>
          </w:p>
        </w:tc>
      </w:tr>
      <w:tr w:rsidR="00652E2F" w:rsidRPr="00B75255" w14:paraId="0DC31FF8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CECE078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2FF7" w14:textId="03096947" w:rsidR="00652E2F" w:rsidRPr="00B75255" w:rsidRDefault="00652E2F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DE70" w14:textId="3F6AF1FE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4203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52868451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87D99F1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553E" w14:textId="3D9E3E1D" w:rsidR="00652E2F" w:rsidRPr="00B75255" w:rsidRDefault="00652E2F" w:rsidP="00D56CD5">
            <w:pPr>
              <w:pStyle w:val="Odstavecseseznamem"/>
              <w:numPr>
                <w:ilvl w:val="0"/>
                <w:numId w:val="33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092F" w14:textId="5AC72D3A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2BDD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521613E0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EBD893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454F" w14:textId="3A148E17" w:rsidR="00652E2F" w:rsidRPr="00B75255" w:rsidRDefault="00652E2F" w:rsidP="00D56CD5">
            <w:pPr>
              <w:pStyle w:val="Odstavecseseznamem"/>
              <w:numPr>
                <w:ilvl w:val="0"/>
                <w:numId w:val="33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D399" w14:textId="4293CE48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5DA4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14:paraId="37922C50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7838D433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DBAD48C" w14:textId="5AC9B489" w:rsidR="0016607D" w:rsidRPr="00B75255" w:rsidRDefault="00084B36" w:rsidP="00E935C2">
            <w:pPr>
              <w:spacing w:line="240" w:lineRule="auto"/>
              <w:rPr>
                <w:rFonts w:cs="Arial"/>
              </w:rPr>
            </w:pPr>
            <w:bookmarkStart w:id="149" w:name="_Toc55820358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14</w:t>
            </w:r>
            <w:bookmarkEnd w:id="14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78F6C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08BB693" w14:textId="77777777" w:rsidR="0016607D" w:rsidRPr="00B75255" w:rsidRDefault="0016607D" w:rsidP="0084247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AE7F0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EFE98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AE32627" w14:textId="77777777" w:rsidTr="00842474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37319FAA" w14:textId="2BFEE473" w:rsidR="0016607D" w:rsidRPr="00B75255" w:rsidRDefault="00842474" w:rsidP="008424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0A6C9AB" w14:textId="006EF3F2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  <w:r w:rsidR="009E3FF2" w:rsidRPr="00B75255">
              <w:rPr>
                <w:b/>
                <w:bCs/>
              </w:rPr>
              <w:t>/</w:t>
            </w:r>
          </w:p>
          <w:p w14:paraId="0C352120" w14:textId="14F3199A" w:rsidR="0016607D" w:rsidRPr="00B75255" w:rsidRDefault="00EC28FB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A</w:t>
            </w:r>
            <w:r w:rsidR="0016607D" w:rsidRPr="00B75255">
              <w:rPr>
                <w:b/>
              </w:rPr>
              <w:t>bsorbér</w:t>
            </w:r>
          </w:p>
          <w:p w14:paraId="4C9FC867" w14:textId="77777777" w:rsidR="00842474" w:rsidRPr="00B75255" w:rsidRDefault="00842474" w:rsidP="00E935C2">
            <w:pPr>
              <w:jc w:val="center"/>
              <w:rPr>
                <w:b/>
              </w:rPr>
            </w:pPr>
          </w:p>
          <w:p w14:paraId="6D448D2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9E925A1" w14:textId="2BBC5D1B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0557E8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741A9C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0D2C3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6554D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6EEE55E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2DCB7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9D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B92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F4874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8624E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AE96" w14:textId="30D8FD78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Výkres a popis absorbéru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9A9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3EBFE8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A9ACE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2,2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D5A536A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3A162BA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54FC2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1C79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046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CBD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97AFB7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9582E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A1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411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422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567EB4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0E4B1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8E0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Vstřikování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09E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78F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28FEB7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BA088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78D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výstupu,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A5D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1B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483C0D5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490D6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BB5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teplota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2A1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A01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DD80022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89939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06E2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E8DA" w14:textId="15E279C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% </w:t>
            </w:r>
            <w:r w:rsidR="009E3FF2" w:rsidRPr="00B75255">
              <w:t>o</w:t>
            </w:r>
            <w:r w:rsidRPr="00B75255">
              <w:t>bj.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BCB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0000CA7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8A01C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8A5" w14:textId="2BD3787D" w:rsidR="0016607D" w:rsidRPr="00B75255" w:rsidRDefault="00E7128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Vstřikování HOK/aktivního uhlí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CB7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D2A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761077C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F25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E225" w14:textId="6AC226BA" w:rsidR="0016607D" w:rsidRPr="00B75255" w:rsidRDefault="00E7128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Vstřikování absorbentu (vápno)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4A74" w14:textId="3554AD2D" w:rsidR="0016607D" w:rsidRPr="00B75255" w:rsidDel="00AD192C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3A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DD09F85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069190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155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Vstřikování recirkulovaných reziduí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699F" w14:textId="0C8457A4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EC9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A879C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84B93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C31FD1" w14:textId="4D29DFCB" w:rsidR="0016607D" w:rsidRPr="00B75255" w:rsidRDefault="00EC28F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  <w:r w:rsidR="0016607D" w:rsidRPr="00B75255">
              <w:rPr>
                <w:b/>
              </w:rPr>
              <w:t xml:space="preserve"> </w:t>
            </w:r>
          </w:p>
        </w:tc>
      </w:tr>
      <w:tr w:rsidR="0016607D" w:rsidRPr="00B75255" w14:paraId="6392DBB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54B3D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506B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933D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43F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AB8E12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037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00B2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C1F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3443" w14:textId="77777777" w:rsidR="0016607D" w:rsidRPr="00B75255" w:rsidRDefault="0016607D" w:rsidP="00E935C2"/>
        </w:tc>
      </w:tr>
      <w:tr w:rsidR="0016607D" w:rsidRPr="00B75255" w14:paraId="4444EB3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1935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D6C95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682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23DF" w14:textId="77777777" w:rsidR="0016607D" w:rsidRPr="00B75255" w:rsidRDefault="0016607D" w:rsidP="00E935C2"/>
        </w:tc>
      </w:tr>
      <w:tr w:rsidR="0016607D" w:rsidRPr="00B75255" w14:paraId="79AB309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0088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4694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E9D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DDC2" w14:textId="77777777" w:rsidR="0016607D" w:rsidRPr="00B75255" w:rsidRDefault="0016607D" w:rsidP="00E935C2"/>
        </w:tc>
      </w:tr>
      <w:tr w:rsidR="0016607D" w:rsidRPr="00B75255" w14:paraId="2F0DCD1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7429B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0F392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1AA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BC1" w14:textId="77777777" w:rsidR="0016607D" w:rsidRPr="00B75255" w:rsidRDefault="0016607D" w:rsidP="00E935C2"/>
        </w:tc>
      </w:tr>
      <w:tr w:rsidR="0016607D" w:rsidRPr="00B75255" w14:paraId="1573D9B9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8193E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75EE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vstřikování adsorbentu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1F1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002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343BD46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7443D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047F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vstřikování absorbentu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511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51E6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28D78E9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8C0DC4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66D1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recirkulace reziduí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288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C39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2F642FA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646DC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D4D4D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Technická data</w:t>
            </w:r>
          </w:p>
        </w:tc>
      </w:tr>
      <w:tr w:rsidR="0016607D" w:rsidRPr="00B75255" w14:paraId="34EA340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7448D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0A2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033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E8C3E1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DB10D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E9B5" w14:textId="77777777" w:rsidR="0016607D" w:rsidRPr="00B75255" w:rsidRDefault="0016607D" w:rsidP="0061139E">
            <w:pPr>
              <w:pStyle w:val="UddevallaBulletTabel"/>
              <w:numPr>
                <w:ilvl w:val="0"/>
                <w:numId w:val="0"/>
              </w:numPr>
              <w:tabs>
                <w:tab w:val="clear" w:pos="284"/>
                <w:tab w:val="left" w:pos="-948"/>
                <w:tab w:val="left" w:pos="2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" w:hanging="2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Popis ochrany různých ploch, jako je použití speciálních kovů nebo povrchová úprava.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9F0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894860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37C59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F5C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FD0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F92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B08EF3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E625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24CD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FB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B53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DF5345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CE3B4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2C5811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 xml:space="preserve">Informace o instalaci /dispoziční řešení </w:t>
            </w:r>
          </w:p>
        </w:tc>
      </w:tr>
      <w:tr w:rsidR="0016607D" w:rsidRPr="00B75255" w14:paraId="3FAD163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E55B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0C9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02A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909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ECBBA2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3937E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AA07" w14:textId="0A4D2110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Pozice (</w:t>
            </w:r>
            <w:r w:rsidR="00276A01" w:rsidRPr="00B75255">
              <w:t>stojící</w:t>
            </w:r>
            <w:r w:rsidR="00EC28FB" w:rsidRPr="00B75255">
              <w:t>,</w:t>
            </w:r>
            <w:r w:rsidR="00276A01" w:rsidRPr="00B75255">
              <w:t xml:space="preserve"> ležatá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889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C01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7D1D40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B23F8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804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Výška (délka, celková)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FF6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m, 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D8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5EEF17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C0BFC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12F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F66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A1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C98546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AB2A92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93E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Průměr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41F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5EE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</w:tbl>
    <w:p w14:paraId="0AEBF1DB" w14:textId="77777777" w:rsidR="0016607D" w:rsidRPr="00B75255" w:rsidRDefault="0016607D" w:rsidP="0016607D"/>
    <w:p w14:paraId="18AA15A2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500CAEBC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5DC3CA61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19835B2" w14:textId="2B0391B7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50" w:name="_Toc5582035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15</w:t>
            </w:r>
            <w:bookmarkEnd w:id="15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750A7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C3708C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657CED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1A7228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3E4DB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68156E" w14:textId="77777777" w:rsidTr="00842474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3B37D1E4" w14:textId="07041F3D" w:rsidR="0016607D" w:rsidRPr="00B75255" w:rsidRDefault="00842474" w:rsidP="008424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812C8E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63171C1F" w14:textId="0782E50C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Textilní filtr</w:t>
            </w:r>
          </w:p>
          <w:p w14:paraId="4399B70E" w14:textId="77777777" w:rsidR="001A39B5" w:rsidRPr="00B75255" w:rsidRDefault="001A39B5" w:rsidP="00E935C2">
            <w:pPr>
              <w:jc w:val="center"/>
              <w:rPr>
                <w:b/>
              </w:rPr>
            </w:pPr>
          </w:p>
          <w:p w14:paraId="089EC98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EA5E19C" w14:textId="0AF285A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CCD05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0470C1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E3E53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2DD11E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36586B5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691E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2A2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EED6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08F2A4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91A11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F1A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a popis textilního filtru.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45F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4B0214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54FB8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42EDF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2A436AD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F986F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B53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B00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0E23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96D040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66948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7B8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AF28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70B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AEFFF9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3F5B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CAD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EB7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E5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A3F6F6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2C229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98B5" w14:textId="30158FFB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Poměr vzduchu </w:t>
            </w:r>
            <w:r w:rsidR="009E3FF2" w:rsidRPr="00B75255">
              <w:t>ve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301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2</w:t>
            </w:r>
            <w:r w:rsidRPr="00B75255"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E87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0F558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A1C68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615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Množství reziduí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708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A3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4DE8CE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F3E0B3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1D3B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Očekávaná životnost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E1E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let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481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12B282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CF4F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252C8F" w14:textId="4662F6C0" w:rsidR="0016607D" w:rsidRPr="00B75255" w:rsidRDefault="00EC28F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6D63EED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AFBD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046E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A39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E75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503548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D853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C7F4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6B2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Nm³/h, mokré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FAF4" w14:textId="77777777" w:rsidR="0016607D" w:rsidRPr="00B75255" w:rsidRDefault="0016607D" w:rsidP="00E935C2"/>
        </w:tc>
      </w:tr>
      <w:tr w:rsidR="0016607D" w:rsidRPr="00B75255" w14:paraId="537B722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CED9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817A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0F8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67CF" w14:textId="77777777" w:rsidR="0016607D" w:rsidRPr="00B75255" w:rsidRDefault="0016607D" w:rsidP="00E935C2"/>
        </w:tc>
      </w:tr>
      <w:tr w:rsidR="0016607D" w:rsidRPr="00B75255" w14:paraId="68A259F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D60E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E1BF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EE0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7DAD" w14:textId="77777777" w:rsidR="0016607D" w:rsidRPr="00B75255" w:rsidRDefault="0016607D" w:rsidP="00E935C2"/>
        </w:tc>
      </w:tr>
      <w:tr w:rsidR="0016607D" w:rsidRPr="00B75255" w14:paraId="7813998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617B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5184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C64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D9B4" w14:textId="77777777" w:rsidR="0016607D" w:rsidRPr="00B75255" w:rsidRDefault="0016607D" w:rsidP="00E935C2"/>
        </w:tc>
      </w:tr>
      <w:tr w:rsidR="0016607D" w:rsidRPr="00B75255" w14:paraId="62816E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2F64A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31FC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koncentrace prachu surového plynu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F4C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mg/Nm</w:t>
            </w:r>
            <w:r w:rsidRPr="00B75255">
              <w:rPr>
                <w:vertAlign w:val="superscript"/>
              </w:rPr>
              <w:t>3,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85354" w14:textId="77777777" w:rsidR="0016607D" w:rsidRPr="00B75255" w:rsidRDefault="0016607D" w:rsidP="00E935C2"/>
        </w:tc>
      </w:tr>
      <w:tr w:rsidR="0016607D" w:rsidRPr="00B75255" w14:paraId="7C3239AA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76D6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09BA05" w14:textId="5DA102D5" w:rsidR="0016607D" w:rsidRPr="00B75255" w:rsidRDefault="0016607D" w:rsidP="00E935C2">
            <w:pPr>
              <w:spacing w:line="240" w:lineRule="auto"/>
              <w:rPr>
                <w:b/>
              </w:rPr>
            </w:pPr>
            <w:r w:rsidRPr="00B75255">
              <w:rPr>
                <w:b/>
              </w:rPr>
              <w:t>Koncentrace spalin na výstupu - očekávané hodnoty při jmenovité</w:t>
            </w:r>
            <w:r w:rsidR="00EC28FB" w:rsidRPr="00B75255">
              <w:rPr>
                <w:b/>
              </w:rPr>
              <w:t>m</w:t>
            </w:r>
            <w:r w:rsidRPr="00B75255">
              <w:rPr>
                <w:b/>
              </w:rPr>
              <w:t xml:space="preserve"> z</w:t>
            </w:r>
            <w:r w:rsidR="00EC28FB" w:rsidRPr="00B75255">
              <w:rPr>
                <w:b/>
              </w:rPr>
              <w:t>atížení</w:t>
            </w:r>
            <w:r w:rsidRPr="00B75255">
              <w:rPr>
                <w:b/>
              </w:rPr>
              <w:t>, 11% O</w:t>
            </w:r>
            <w:r w:rsidRPr="00B75255">
              <w:rPr>
                <w:b/>
                <w:vertAlign w:val="subscript"/>
              </w:rPr>
              <w:t>2</w:t>
            </w:r>
            <w:r w:rsidRPr="00B75255">
              <w:rPr>
                <w:b/>
              </w:rPr>
              <w:t xml:space="preserve"> , suché</w:t>
            </w:r>
          </w:p>
        </w:tc>
      </w:tr>
      <w:tr w:rsidR="0016607D" w:rsidRPr="00B75255" w14:paraId="6A0CEF3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DB25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356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Částice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CBA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46C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B4694B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42FFE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02DB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HCl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956E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6F8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E50634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C30D7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51E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HF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2C45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22D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F41563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FDA9A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60F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SO</w:t>
            </w:r>
            <w:r w:rsidRPr="00B75255">
              <w:rPr>
                <w:bCs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94A8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E25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77F85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94F0B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796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Hg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FA41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572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44A4EC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800FA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796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Dioxiny a furany (v T eq)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CC5D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004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BD4797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C38B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D8FFA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Strojní data</w:t>
            </w:r>
          </w:p>
        </w:tc>
      </w:tr>
      <w:tr w:rsidR="0016607D" w:rsidRPr="00B75255" w14:paraId="12CC3E6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44B53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A9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561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3264AB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8226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EB3E" w14:textId="77777777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clear" w:pos="284"/>
                <w:tab w:val="left" w:pos="-948"/>
                <w:tab w:val="left" w:pos="567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569" w:hanging="283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řídicího principu vstřikování vody a chemikálií a recirkulace reziduí </w:t>
            </w:r>
          </w:p>
          <w:p w14:paraId="0FBF9161" w14:textId="04F6927A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filozofie čištění </w:t>
            </w:r>
            <w:r w:rsidR="00EC28FB" w:rsidRPr="00B75255">
              <w:rPr>
                <w:bCs/>
                <w:sz w:val="16"/>
                <w:szCs w:val="16"/>
              </w:rPr>
              <w:t>vaků</w:t>
            </w:r>
          </w:p>
          <w:p w14:paraId="4338E046" w14:textId="025E17C8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metody identifikace poškozených </w:t>
            </w:r>
            <w:r w:rsidR="00EC28FB" w:rsidRPr="00B75255">
              <w:rPr>
                <w:bCs/>
                <w:sz w:val="16"/>
                <w:szCs w:val="16"/>
              </w:rPr>
              <w:t>vaků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B37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  <w:p w14:paraId="4DF10A5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E5467E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0C9D7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331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47D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8D7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72CE40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2AF9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B67A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Materiál textilního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4DE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3EE6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738949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35D9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23B2" w14:textId="6EC315BE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Materiál </w:t>
            </w:r>
            <w:r w:rsidR="00276A01" w:rsidRPr="00B75255">
              <w:t xml:space="preserve">držáku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4AD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F89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16F04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0A8651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7BE7" w14:textId="4D25FBCF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Materiál </w:t>
            </w:r>
            <w:r w:rsidR="00EC28FB" w:rsidRPr="00B75255">
              <w:t>vaků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FE25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B83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1A0113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0ABF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663E6F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16607D" w:rsidRPr="00B75255" w14:paraId="3B5B920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C0EDA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F45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90EB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47E2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58923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FCEF3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6D1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0B1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45B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78418B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ECEAB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5FE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Šířka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BAD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AA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98FB0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B5635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3322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59D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948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F86BA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E3ECE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2E55" w14:textId="453A0040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Celková výška vč. </w:t>
            </w:r>
            <w:r w:rsidR="00EC28FB" w:rsidRPr="00B75255">
              <w:t xml:space="preserve">extrakčního </w:t>
            </w:r>
            <w:r w:rsidRPr="00B75255">
              <w:t>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4E5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3DA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5B51CC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BE5FA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7B0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sekcí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DB4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899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0DC1071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1F03B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0DD9CFB" w14:textId="5D287F19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 xml:space="preserve">Čištění </w:t>
            </w:r>
            <w:r w:rsidR="00EC28FB" w:rsidRPr="00B75255">
              <w:rPr>
                <w:b/>
              </w:rPr>
              <w:t>vaků</w:t>
            </w:r>
          </w:p>
        </w:tc>
      </w:tr>
      <w:tr w:rsidR="0016607D" w:rsidRPr="00B75255" w14:paraId="43E3F8C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6F8EE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E5B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E86F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AD16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7FE20C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CB2D8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61F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Princip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3D5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E8B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0E4AD1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C2E9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F8F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Frekvence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74A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h</w:t>
            </w:r>
            <w:r w:rsidRPr="00B75255">
              <w:rPr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D85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6B767D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D06F5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5AB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Čisticí prostředek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C69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895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C3D553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181E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6AA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870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81B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8F2348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FA163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91F" w14:textId="707AAA9D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Spotřeba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FE44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2C6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56D29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D520C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BCBF" w14:textId="3FBB919C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E3A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1F3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D697F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7CB980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38DE" w14:textId="74BAD7E9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Teplota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3FB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299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80919C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5E2FF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631AD4" w14:textId="75A0D8D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Odstraňování použitého adsorbentu/absorbentu</w:t>
            </w:r>
          </w:p>
        </w:tc>
      </w:tr>
      <w:tr w:rsidR="0016607D" w:rsidRPr="00B75255" w14:paraId="4FABACD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2E83D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B0D1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Strojní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F002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59C5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E25F3B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12788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3393" w14:textId="36ABAC7D" w:rsidR="0016607D" w:rsidRPr="00B75255" w:rsidRDefault="00EC28FB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Extrakční </w:t>
            </w:r>
            <w:r w:rsidR="0016607D" w:rsidRPr="00B75255">
              <w:t>systém, popis a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5D2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775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68620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0456C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D8B5" w14:textId="0A14357E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Zadržování prachu v</w:t>
            </w:r>
            <w:r w:rsidR="00262165" w:rsidRPr="00B75255">
              <w:t> </w:t>
            </w:r>
            <w:r w:rsidRPr="00B75255">
              <w:t>extra</w:t>
            </w:r>
            <w:r w:rsidR="00A87D60" w:rsidRPr="00B75255">
              <w:t>k</w:t>
            </w:r>
            <w:r w:rsidR="00262165" w:rsidRPr="00B75255">
              <w:t xml:space="preserve">čním systému výsypek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04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tun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8A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85B929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87478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EBB6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Temperování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F947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Ano/ne/kde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49B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E413E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3DC8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AC4" w14:textId="7304FEF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Instalovaný </w:t>
            </w:r>
            <w:r w:rsidR="00EC28FB" w:rsidRPr="00B75255">
              <w:t xml:space="preserve">výkon </w:t>
            </w:r>
            <w:r w:rsidRPr="00B75255">
              <w:t>pro vytápění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EE7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10B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E2056A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06D42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52A7" w14:textId="21B6357B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Systém </w:t>
            </w:r>
            <w:r w:rsidR="00EC28FB" w:rsidRPr="00B75255">
              <w:t xml:space="preserve">odstraňování </w:t>
            </w:r>
            <w:r w:rsidRPr="00B75255">
              <w:t>klenby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A7F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534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68280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A979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1629" w14:textId="662E6AF3" w:rsidR="0016607D" w:rsidRPr="00B75255" w:rsidRDefault="00C6029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Zámky (Airlock)</w:t>
            </w:r>
            <w:r w:rsidR="00262165"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CE6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19E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7817A5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D56DF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5E25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7AE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972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EFF92E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3F97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7E69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5DE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60D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2DAD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B30CC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AB2D" w14:textId="1DC9E01E" w:rsidR="0016607D" w:rsidRPr="00B75255" w:rsidRDefault="00C6029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Uzávěry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9B89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C1BA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0AAADA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6543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28E6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Počet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C3D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CEE9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7B8695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5284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02C2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93D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B3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4DAC10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AEBE3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556A" w14:textId="1058C87E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Přeprava </w:t>
            </w:r>
            <w:r w:rsidR="00C60295" w:rsidRPr="00B75255">
              <w:t xml:space="preserve">použitého </w:t>
            </w:r>
            <w:r w:rsidRPr="00B75255">
              <w:t>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DB314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B8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8DE706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CB12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8C5E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dopravníků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74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62B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5656E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8B22C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A30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231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3A3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4F266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39F94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E3A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Kryt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5647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0B6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3129BDD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582F5D" w14:textId="7EBBE553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2.7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1DECC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Opětovné vstřikování použitých absorbentů/adsorbentů</w:t>
            </w:r>
          </w:p>
        </w:tc>
      </w:tr>
      <w:tr w:rsidR="0016607D" w:rsidRPr="00B75255" w14:paraId="03E363F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23F0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F64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58CF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C95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34BCBF5" w14:textId="77777777" w:rsidTr="00E935C2">
        <w:trPr>
          <w:trHeight w:val="255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F13B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E9B1" w14:textId="3910408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Recirkulace </w:t>
            </w:r>
            <w:r w:rsidR="00C60295" w:rsidRPr="00B75255">
              <w:t xml:space="preserve">použitého </w:t>
            </w:r>
            <w:r w:rsidRPr="00B75255">
              <w:t>absorbentu/adsorbentu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EF5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8D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1D324BD" w14:textId="77777777" w:rsidTr="00E935C2">
        <w:trPr>
          <w:trHeight w:val="2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DC4A4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860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Přidávání vody do recirkulovaného materiálu</w:t>
            </w:r>
          </w:p>
          <w:p w14:paraId="0063EBD8" w14:textId="77777777" w:rsidR="0061139E" w:rsidRPr="00B75255" w:rsidRDefault="0061139E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  <w:p w14:paraId="5933F107" w14:textId="77777777" w:rsidR="0061139E" w:rsidRDefault="0061139E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ins w:id="151" w:author="Pavel Slezák" w:date="2025-03-12T02:45:00Z" w16du:dateUtc="2025-03-12T01:45:00Z"/>
              </w:rPr>
            </w:pPr>
          </w:p>
          <w:p w14:paraId="171B2CB7" w14:textId="12451C86" w:rsidR="00F465EB" w:rsidRPr="00B75255" w:rsidRDefault="00F465EB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99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5BD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964CFB4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3528F8" w14:textId="09598D94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71A8C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5E947E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811E6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4D7C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5AA0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7806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19A90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C4272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8BB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Množství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93B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D91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D2E325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759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0E8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Objem vody přidávané do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6C5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1AA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ACE0127" w14:textId="77777777" w:rsidTr="007B21C2">
        <w:trPr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4EEE6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1BDBD9" w14:textId="07A71751" w:rsidR="0016607D" w:rsidRPr="00B75255" w:rsidRDefault="00C60295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174F40F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0F0F8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B07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B4A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480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5018A4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7D062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AA4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Množství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7B2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54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81CB8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21CAC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6AF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Objem vody přidávané do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59B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D9B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044423" w14:textId="77777777" w:rsidTr="007B21C2">
        <w:trPr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E434C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C9C841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Strojní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6FD" w:themeFill="accent1" w:themeFillTint="33"/>
          </w:tcPr>
          <w:p w14:paraId="3114392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6FD" w:themeFill="accent1" w:themeFillTint="33"/>
          </w:tcPr>
          <w:p w14:paraId="6FE1A1A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3AA47E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B6C7E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FD4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592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BDC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FA05DB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5281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F8C30" w14:textId="303636C6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Výstup z </w:t>
            </w:r>
            <w:r w:rsidR="00C60295" w:rsidRPr="00B75255">
              <w:t xml:space="preserve">extrakčního </w:t>
            </w:r>
            <w:r w:rsidRPr="00B75255">
              <w:t>systému do recirkulace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F01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913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F6F244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82FE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F65A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Typ/popis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CC7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B45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B3DED2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D08EE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9068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Min.-max.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958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91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26E57A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C01F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EB2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Přepravní systém recirkulace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3DC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17F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1F402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25F50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66A22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6A9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5E0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31935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0AAEA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1257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, min.-max.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783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6D7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8A89AA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92B8C0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ABE7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A21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6E9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</w:tbl>
    <w:p w14:paraId="37430C02" w14:textId="77777777" w:rsidR="0016607D" w:rsidRPr="00B75255" w:rsidRDefault="0016607D" w:rsidP="0016607D"/>
    <w:p w14:paraId="223079CD" w14:textId="6A84C306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9511E2" w:rsidRPr="00B75255" w14:paraId="4684ED43" w14:textId="77777777" w:rsidTr="002D4E25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0114A00" w14:textId="69AA8E94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bookmarkStart w:id="152" w:name="_Toc5582036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16</w:t>
            </w:r>
            <w:bookmarkEnd w:id="15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2E0A5D7" w14:textId="331A1C65" w:rsidR="009511E2" w:rsidRPr="00B75255" w:rsidRDefault="009511E2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F47098A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345C435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511E2" w:rsidRPr="00B75255" w14:paraId="3EEA71B0" w14:textId="77777777" w:rsidTr="001A39B5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48EEC2B" w14:textId="7BDDE771" w:rsidR="009511E2" w:rsidRPr="00B75255" w:rsidRDefault="001A39B5" w:rsidP="001A39B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DE666E2" w14:textId="77777777" w:rsidR="009511E2" w:rsidRPr="00B75255" w:rsidRDefault="009511E2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6B7B02B2" w14:textId="2AE0142F" w:rsidR="009511E2" w:rsidRPr="00B75255" w:rsidRDefault="009511E2" w:rsidP="00497750">
            <w:pPr>
              <w:spacing w:line="240" w:lineRule="atLeast"/>
              <w:jc w:val="center"/>
              <w:rPr>
                <w:b/>
              </w:rPr>
            </w:pPr>
            <w:r w:rsidRPr="00B75255">
              <w:rPr>
                <w:b/>
              </w:rPr>
              <w:t>Nízkoteplotní ekonomizér (</w:t>
            </w:r>
            <w:r w:rsidR="00C60295" w:rsidRPr="00B75255">
              <w:rPr>
                <w:b/>
              </w:rPr>
              <w:t>o</w:t>
            </w:r>
            <w:r w:rsidRPr="00B75255">
              <w:rPr>
                <w:b/>
              </w:rPr>
              <w:t>pce 1)</w:t>
            </w:r>
          </w:p>
          <w:p w14:paraId="6B55F487" w14:textId="35AA909F" w:rsidR="001A39B5" w:rsidRPr="00B75255" w:rsidRDefault="001A39B5" w:rsidP="00497750">
            <w:pPr>
              <w:spacing w:line="240" w:lineRule="atLeast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B92DCC5" w14:textId="3CCD5A0D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  <w:r w:rsidRPr="00B75255">
              <w:br/>
            </w:r>
            <w:r w:rsidRPr="00B75255"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C2C69FA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511E2" w:rsidRPr="00B75255" w14:paraId="21D8CD4F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68C61D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852492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9511E2" w:rsidRPr="00B75255" w14:paraId="570010A4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490221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68D5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79BD" w14:textId="77777777" w:rsidR="009511E2" w:rsidRPr="00B75255" w:rsidRDefault="009511E2" w:rsidP="00842474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9511E2" w:rsidRPr="00B75255" w14:paraId="518CDE2C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8B3A45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748F9" w14:textId="6E60C3FE" w:rsidR="009511E2" w:rsidRPr="00B75255" w:rsidRDefault="009511E2" w:rsidP="00497750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Obecný popis systému ekonomizéru</w:t>
            </w:r>
            <w:r w:rsidR="00C60295" w:rsidRPr="00B75255">
              <w:rPr>
                <w:sz w:val="16"/>
                <w:szCs w:val="16"/>
              </w:rPr>
              <w:t xml:space="preserve"> v systému</w:t>
            </w:r>
            <w:r w:rsidRPr="00B75255">
              <w:rPr>
                <w:sz w:val="16"/>
                <w:szCs w:val="16"/>
              </w:rPr>
              <w:t xml:space="preserve"> dálkového vytápění, včetně následujícího: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657A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0161ADC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68DFA9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124" w14:textId="71D4B164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Schéma a výkres ekonomizéru včetně připojení k systému dálkového vytápění, ventilů </w:t>
            </w:r>
            <w:r w:rsidR="00262165" w:rsidRPr="00B75255">
              <w:rPr>
                <w:sz w:val="16"/>
                <w:szCs w:val="16"/>
              </w:rPr>
              <w:t>a propojení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5525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29955351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E00C30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A76" w14:textId="39697072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Postup čištění během provozu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5694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306C4AE3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14AA068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AE58" w14:textId="23A5798F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Postup čištění během revizí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236A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E827135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342A8F" w14:textId="77777777" w:rsidR="009511E2" w:rsidRPr="00B75255" w:rsidRDefault="009511E2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516AFF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9511E2" w:rsidRPr="00B75255" w14:paraId="4EE1AE5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3DDD69" w14:textId="77777777" w:rsidR="009511E2" w:rsidRPr="00B75255" w:rsidRDefault="009511E2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0798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3534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BD57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9511E2" w:rsidRPr="00B75255" w14:paraId="49F9B72A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E908B5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D2D6" w14:textId="69FE0A4A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Spaliny na vstupu, </w:t>
            </w:r>
            <w:r w:rsidR="00C60295" w:rsidRPr="00B75255">
              <w:t>jmenovité</w:t>
            </w:r>
            <w:r w:rsidRPr="00B75255">
              <w:t>/očekávané: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0F5D" w14:textId="4D10A1D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8C1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D629A7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C54A92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A7BC2" w14:textId="121D2D0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Průtok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AAE92" w14:textId="048277B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Nm³/h, mokré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02DD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1985BFA6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A76740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F231" w14:textId="40A1D3C9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2A06" w14:textId="1B469D50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1B6B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30A90EE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27516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ECF4" w14:textId="4D49C510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353D" w14:textId="2219E30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% (v/v)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54E1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2470B5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F797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302D2" w14:textId="7F0DD0FD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O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02E85" w14:textId="50176C5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%, suché (v/v)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847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1FD025C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4944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8530" w14:textId="4F5D0ABF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Podtlak spalin, vstup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5AC7" w14:textId="3F722FC2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640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26CA25C5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473CE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6249" w14:textId="1A9EEE4F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Pokles tlaku na straně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4C9C" w14:textId="5E291574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B81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C479EF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F3B47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214" w14:textId="4029A8A6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Průtok </w:t>
            </w:r>
            <w:r w:rsidR="00C60295" w:rsidRPr="00B75255">
              <w:t>topné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E038" w14:textId="61D76227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8DD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4C5159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0CA7E6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1EC22" w14:textId="1EDD5E11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Teplota vody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CBC6E" w14:textId="2D6E7B3B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86E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1851EE9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7E8F4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6AA4" w14:textId="027A6419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Zvýšení teploty vody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D2DE" w14:textId="2C5EC882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7ED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EAFD342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7C11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A03A" w14:textId="4B3EEA4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Pokles tlaku na vodní straně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7C00" w14:textId="47ADDE50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0F4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5189FCD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87B3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F113" w14:textId="1937CBBD" w:rsidR="002D4E25" w:rsidRPr="00B75255" w:rsidRDefault="002D4E25" w:rsidP="002D4E25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Spaliny na výstupu, </w:t>
            </w:r>
            <w:r w:rsidR="00C60295" w:rsidRPr="00B75255">
              <w:t>jmenovité</w:t>
            </w:r>
            <w:r w:rsidRPr="00B75255">
              <w:t>/očekávané: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6F05" w14:textId="28B6163A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FC3E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4F72D56F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39AA2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E499" w14:textId="66B1F6F4" w:rsidR="002D4E25" w:rsidRPr="00B75255" w:rsidRDefault="002D4E25" w:rsidP="002D4E25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Teplota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7A00" w14:textId="545BE61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499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7937189A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B76E0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5450F" w14:textId="0C8FC690" w:rsidR="002D4E25" w:rsidRPr="00B75255" w:rsidRDefault="00C60295" w:rsidP="002D4E2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2D4E25" w:rsidRPr="00B75255" w14:paraId="691B65F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7C91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9C4EF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AEF0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E3CF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0BB9F5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24D3C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C9770" w14:textId="66BFB208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výstupní teplota spalin při maximálním znečištění (jmenovitý průtok)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74FC" w14:textId="631DB7DE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C476" w14:textId="77777777" w:rsidR="002D4E25" w:rsidRPr="00B75255" w:rsidRDefault="002D4E25" w:rsidP="002D4E25"/>
        </w:tc>
      </w:tr>
      <w:tr w:rsidR="002D4E25" w:rsidRPr="00B75255" w14:paraId="53090FAC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2C9FD1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FBFC40" w14:textId="7777777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2D4E25" w:rsidRPr="00B75255" w14:paraId="5CDECF76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AB0D08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B3B0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413A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2330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36185E2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C9D8B3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4E60" w14:textId="780677F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A2BF" w14:textId="1A16FB8A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6C7A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FEF3D0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E11C91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C010" w14:textId="248890E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1A66" w14:textId="5EAB19E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BAD2C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2DC1179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056A1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F7A8" w14:textId="4361FE0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E46A" w14:textId="17B2A1B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7E1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3E5C28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347EC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CF58" w14:textId="23A13E1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Hmotnost (prázdné/v provozu)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3325" w14:textId="21BA11F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D38D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185915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4D67E4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9631" w14:textId="1A72B67E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Strojní data</w:t>
            </w:r>
          </w:p>
        </w:tc>
      </w:tr>
      <w:tr w:rsidR="002D4E25" w:rsidRPr="00B75255" w14:paraId="730E217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30A928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0C39" w14:textId="02C13EEF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9111D3" w:rsidRPr="00B75255">
              <w:t xml:space="preserve">Konstrukční </w:t>
            </w:r>
            <w:r w:rsidRPr="00B75255">
              <w:t>materiál, kryt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8C06" w14:textId="23103B39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873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4F8F5BEA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90E7C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92F8" w14:textId="4A98084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C60295" w:rsidRPr="00B75255">
              <w:t>obložení</w:t>
            </w:r>
            <w:r w:rsidRPr="00B75255">
              <w:t>, 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31E6" w14:textId="228BC765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1D7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BF226D3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62932F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5D86" w14:textId="4582612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C60295" w:rsidRPr="00B75255">
              <w:t xml:space="preserve">Konstrukční </w:t>
            </w:r>
            <w:r w:rsidRPr="00B75255">
              <w:t>materiál, trubky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A349" w14:textId="60FD1C06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1DE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002293B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0E023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D922" w14:textId="6D7CD14D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Ochrana proti korozi,</w:t>
            </w:r>
            <w:r w:rsidR="009E3FF2" w:rsidRPr="00B75255">
              <w:t xml:space="preserve"> </w:t>
            </w:r>
            <w:r w:rsidRPr="00B75255">
              <w:t>trubky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C432" w14:textId="647FD021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79A5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78FD513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51A86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4D09" w14:textId="570E99ED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Strojní konstrukce rozsahu tlaku spalin (min / max), </w:t>
            </w:r>
            <w:r w:rsidR="003E1257" w:rsidRPr="00B75255">
              <w:t>tlaková diference vzhledem k</w:t>
            </w:r>
            <w:r w:rsidRPr="00B75255">
              <w:t xml:space="preserve"> okolním</w:t>
            </w:r>
            <w:r w:rsidR="003E1257" w:rsidRPr="00B75255">
              <w:t>u</w:t>
            </w:r>
            <w:r w:rsidRPr="00B75255">
              <w:t xml:space="preserve"> prostředí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419D" w14:textId="29B8B84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  <w:r w:rsidR="003E1257" w:rsidRPr="00B75255">
              <w:t>/Pa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FAE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B9D19C5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FF905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B4E2" w14:textId="09AF81B3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Trubky:</w:t>
            </w:r>
          </w:p>
        </w:tc>
      </w:tr>
      <w:tr w:rsidR="002D4E25" w:rsidRPr="00B75255" w14:paraId="30531DE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86D49B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1BAC" w14:textId="6633F808" w:rsidR="002D4E25" w:rsidRPr="00B75255" w:rsidRDefault="003E1257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Teplosměnná</w:t>
            </w:r>
            <w:r w:rsidR="002D4E25" w:rsidRPr="00B75255">
              <w:t xml:space="preserve"> plocha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5566" w14:textId="6E9587C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019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7509D4E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1BEBD3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D8EA" w14:textId="79876A5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Průměr trubek, vnější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6BFD" w14:textId="5B082FC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A0B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A74DAAC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5153C4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56C0" w14:textId="72BF2A1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Rozteč trubek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E7B4" w14:textId="3D3E0E0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CA1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6679D0" w:rsidRPr="00B75255" w14:paraId="6E2A819C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4B18B0" w14:textId="77777777" w:rsidR="006679D0" w:rsidRPr="00B75255" w:rsidRDefault="006679D0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0569" w14:textId="07A62BF0" w:rsidR="006679D0" w:rsidRPr="00B75255" w:rsidRDefault="006679D0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 Uspořádání trubek (</w:t>
            </w:r>
            <w:r w:rsidR="00262165" w:rsidRPr="00B75255">
              <w:t>sou</w:t>
            </w:r>
            <w:r w:rsidRPr="00B75255">
              <w:t>proudé, protiproudé, příčný tok)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4F14" w14:textId="001C19A7" w:rsidR="006679D0" w:rsidRPr="00B75255" w:rsidRDefault="006679D0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AC79" w14:textId="77777777" w:rsidR="006679D0" w:rsidRPr="00B75255" w:rsidRDefault="006679D0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FEB25D8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9FD45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DBB6" w14:textId="4DCD1A5F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 Faktor znečištění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AC7B" w14:textId="7C84225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E2F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840B053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B1AA6E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1E423DD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b/>
              </w:rPr>
              <w:t>Oběhová čerpadla</w:t>
            </w:r>
          </w:p>
        </w:tc>
      </w:tr>
      <w:tr w:rsidR="002D4E25" w:rsidRPr="00B75255" w14:paraId="7FFDC421" w14:textId="77777777" w:rsidTr="00497750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B92E3B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4B40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AA78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9DBA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6E85F44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5A24D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39E0" w14:textId="1AA3211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2430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08C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69397D8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9B6F6C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5328" w14:textId="2ABD9BE1" w:rsidR="002D4E25" w:rsidRPr="00B75255" w:rsidRDefault="003E1257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  <w:r w:rsidR="002D4E25" w:rsidRPr="00B75255">
              <w:t>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05F8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A5C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C4F99E3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350DC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D8F1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6CFE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252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DE1F8F5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CF821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8F88" w14:textId="4711C827" w:rsidR="002D4E25" w:rsidRPr="00B75255" w:rsidRDefault="003E1257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Příkon</w:t>
            </w:r>
            <w:r w:rsidR="002D4E25" w:rsidRPr="00B75255">
              <w:t xml:space="preserve">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27A7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03F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14:paraId="023AAC87" w14:textId="15E859CB" w:rsidR="009511E2" w:rsidRPr="00B75255" w:rsidRDefault="009511E2" w:rsidP="0016607D"/>
    <w:p w14:paraId="0DC97161" w14:textId="0A0DBA02" w:rsidR="009511E2" w:rsidRPr="00B75255" w:rsidRDefault="009511E2" w:rsidP="0016607D"/>
    <w:p w14:paraId="4BA581F1" w14:textId="77777777" w:rsidR="009511E2" w:rsidRPr="00B75255" w:rsidRDefault="009511E2" w:rsidP="0016607D"/>
    <w:p w14:paraId="38BD757B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2DAB3345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750B883" w14:textId="4CC0756F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53" w:name="_Toc5582036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17</w:t>
            </w:r>
            <w:bookmarkEnd w:id="15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CF8BD31" w14:textId="0F263FC5" w:rsidR="0016607D" w:rsidRPr="00B75255" w:rsidRDefault="0016607D" w:rsidP="00ED1973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D7EC6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38B9A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D396B70" w14:textId="77777777" w:rsidTr="001A39B5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BDAB9DB" w14:textId="0EC2A70E" w:rsidR="0016607D" w:rsidRPr="00B75255" w:rsidRDefault="001A39B5" w:rsidP="001A39B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93FB3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59B3E761" w14:textId="1038499A" w:rsidR="0016607D" w:rsidRPr="00B75255" w:rsidRDefault="00E71285" w:rsidP="00E935C2">
            <w:pPr>
              <w:spacing w:line="240" w:lineRule="atLeast"/>
              <w:jc w:val="center"/>
              <w:rPr>
                <w:b/>
              </w:rPr>
            </w:pPr>
            <w:bookmarkStart w:id="154" w:name="_Ref283117253"/>
            <w:r w:rsidRPr="00B75255">
              <w:rPr>
                <w:b/>
              </w:rPr>
              <w:t xml:space="preserve">Kondenzace spalin </w:t>
            </w:r>
            <w:r w:rsidR="009E3FF2" w:rsidRPr="00B75255">
              <w:rPr>
                <w:b/>
              </w:rPr>
              <w:t>–</w:t>
            </w:r>
            <w:r w:rsidRPr="00B75255">
              <w:rPr>
                <w:b/>
              </w:rPr>
              <w:t xml:space="preserve"> </w:t>
            </w:r>
            <w:r w:rsidR="00262165" w:rsidRPr="00B75255">
              <w:rPr>
                <w:b/>
              </w:rPr>
              <w:t>pračka</w:t>
            </w:r>
            <w:bookmarkEnd w:id="154"/>
            <w:r w:rsidR="00262165" w:rsidRPr="00B75255">
              <w:t xml:space="preserve"> </w:t>
            </w:r>
            <w:r w:rsidRPr="00B75255">
              <w:rPr>
                <w:b/>
              </w:rPr>
              <w:t>(</w:t>
            </w:r>
            <w:r w:rsidR="003E1257" w:rsidRPr="00B75255">
              <w:rPr>
                <w:b/>
              </w:rPr>
              <w:t>o</w:t>
            </w:r>
            <w:r w:rsidRPr="00B75255">
              <w:rPr>
                <w:b/>
              </w:rPr>
              <w:t>pce 1)</w:t>
            </w:r>
          </w:p>
          <w:p w14:paraId="3B38AAB3" w14:textId="1842E766" w:rsidR="005A1AB7" w:rsidRPr="00B75255" w:rsidRDefault="005A1AB7" w:rsidP="00E935C2">
            <w:pPr>
              <w:spacing w:line="240" w:lineRule="atLeast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7F9625B" w14:textId="3F93D43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  <w:r w:rsidRPr="00B75255">
              <w:br/>
            </w:r>
            <w:r w:rsidRPr="00B75255"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53F01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0EA58B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0FE22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62F99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30581E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F1B77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1CB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1D4F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7B06B6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F90C3C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75EA" w14:textId="5F20979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Výkres a popis </w:t>
            </w:r>
            <w:r w:rsidR="009A5366" w:rsidRPr="00B75255">
              <w:rPr>
                <w:sz w:val="16"/>
                <w:szCs w:val="16"/>
              </w:rPr>
              <w:t xml:space="preserve">pračky </w:t>
            </w:r>
            <w:r w:rsidRPr="00B75255">
              <w:rPr>
                <w:sz w:val="16"/>
                <w:szCs w:val="16"/>
              </w:rPr>
              <w:t>kondenzace spalin, vč. vnitřní vybavení atd.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71B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AB448A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15B2B9" w14:textId="4B9913F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9764EA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3B878C9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38B9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F6C7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AD4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93F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514DC9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29F0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12D5" w14:textId="4E81326D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Průtok spalin na vstupu, mokrý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3A2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2D5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F2907C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5E7EB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1CB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FB4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19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773D19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C21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EB2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teplota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EAD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2737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A080C2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3CDE1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9D01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ECE1" w14:textId="7A93019A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% </w:t>
            </w:r>
            <w:r w:rsidR="009E3FF2" w:rsidRPr="00B75255">
              <w:t>o</w:t>
            </w:r>
            <w:r w:rsidRPr="00B75255">
              <w:t>bj.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5D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8A453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6EDA8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3D66" w14:textId="2F8591BB" w:rsidR="0016607D" w:rsidRPr="00B75255" w:rsidRDefault="0016607D" w:rsidP="00E935C2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Odpařování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345D" w14:textId="5A6C4CB8" w:rsidR="0016607D" w:rsidRPr="00B75255" w:rsidRDefault="009111D3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rFonts w:cs="Arial"/>
              </w:rPr>
              <w:t xml:space="preserve"> m³ </w:t>
            </w:r>
            <w:r w:rsidR="0016607D"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0CA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EE15364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113F67" w14:textId="4A9F190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BA3DCB" w14:textId="07C81C65" w:rsidR="0016607D" w:rsidRPr="00B75255" w:rsidRDefault="003E1257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24C5729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48D11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AF85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DB1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4DF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20707A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577820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82E7B" w14:textId="79AE24C5" w:rsidR="002D4E25" w:rsidRPr="00B75255" w:rsidRDefault="002D4E25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Průtok spalin na vstupu, mokrý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F53B" w14:textId="54888C39" w:rsidR="002D4E25" w:rsidRPr="00B75255" w:rsidRDefault="002D4E25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BC63" w14:textId="77777777" w:rsidR="002D4E25" w:rsidRPr="00B75255" w:rsidRDefault="002D4E25" w:rsidP="00E935C2"/>
        </w:tc>
      </w:tr>
      <w:tr w:rsidR="0016607D" w:rsidRPr="00B75255" w14:paraId="56722CF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CADD3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6055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8DF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F3A8" w14:textId="77777777" w:rsidR="0016607D" w:rsidRPr="00B75255" w:rsidRDefault="0016607D" w:rsidP="00E935C2"/>
        </w:tc>
      </w:tr>
      <w:tr w:rsidR="0016607D" w:rsidRPr="00B75255" w14:paraId="115EEF1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44E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2CC5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6574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7298" w14:textId="77777777" w:rsidR="0016607D" w:rsidRPr="00B75255" w:rsidRDefault="0016607D" w:rsidP="00E935C2"/>
        </w:tc>
      </w:tr>
      <w:tr w:rsidR="0016607D" w:rsidRPr="00B75255" w14:paraId="181D042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7E05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7057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4F4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A94F" w14:textId="77777777" w:rsidR="0016607D" w:rsidRPr="00B75255" w:rsidRDefault="0016607D" w:rsidP="00E935C2"/>
        </w:tc>
      </w:tr>
      <w:tr w:rsidR="0016607D" w:rsidRPr="00B75255" w14:paraId="414B7F1E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0E1EE3" w14:textId="54912EBD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6C3D191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Strojní data</w:t>
            </w:r>
          </w:p>
        </w:tc>
      </w:tr>
      <w:tr w:rsidR="0016607D" w:rsidRPr="00B75255" w14:paraId="4E7A3BA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587A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750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DCB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B15DEE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4F6F3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E931" w14:textId="22F5F13C" w:rsidR="0016607D" w:rsidRPr="00B75255" w:rsidRDefault="0016607D" w:rsidP="00E935C2">
            <w:pPr>
              <w:pStyle w:val="UddevallaBulletTabel"/>
              <w:numPr>
                <w:ilvl w:val="0"/>
                <w:numId w:val="0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60" w:hanging="360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ovládacího principu </w:t>
            </w:r>
            <w:r w:rsidR="003E1257" w:rsidRPr="00B75255">
              <w:rPr>
                <w:bCs/>
                <w:sz w:val="16"/>
                <w:szCs w:val="16"/>
              </w:rPr>
              <w:t>výstupního kondenzátu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EBB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26C65D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1562E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95C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ED4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1970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4763F9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8C22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AAD3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Konstrukční materiály</w:t>
            </w:r>
          </w:p>
        </w:tc>
      </w:tr>
      <w:tr w:rsidR="0016607D" w:rsidRPr="00B75255" w14:paraId="0C92694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723CA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A05E" w14:textId="0381845A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 xml:space="preserve">- </w:t>
            </w:r>
            <w:r w:rsidR="003E1257" w:rsidRPr="00B75255">
              <w:t xml:space="preserve">pračka </w:t>
            </w:r>
            <w:r w:rsidRPr="00B75255">
              <w:t>(stěny/obložení)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1DD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F6A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11A86E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DE290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CA83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>- Interní součásti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AE7E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048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0ABF1A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75B2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1F2A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>- Trysky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52B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1D9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041153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629E9F" w14:textId="60BADDC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56C212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16607D" w:rsidRPr="00B75255" w14:paraId="1FFBEE3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D781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A250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8B3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80A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210350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EF921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81AE" w14:textId="494CB932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Pozice (</w:t>
            </w:r>
            <w:r w:rsidR="00753B3B" w:rsidRPr="00B75255">
              <w:t>stojící ležatá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E8EC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711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110FC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CF696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1A5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Výška (délka, celková)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3C7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m, 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932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54B9C9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7A34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DFE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Průměr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380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096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D8F012F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C40CBA" w14:textId="7BDB0251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290AC6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b/>
              </w:rPr>
              <w:t>Oběhová čerpadla</w:t>
            </w:r>
          </w:p>
        </w:tc>
      </w:tr>
      <w:tr w:rsidR="0016607D" w:rsidRPr="00B75255" w14:paraId="4345D991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2D24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31D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920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C67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2C68B8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B86AF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5C2A" w14:textId="636E0FFA" w:rsidR="0016607D" w:rsidRPr="00B75255" w:rsidRDefault="002D4E25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B56F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5F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3CB4A7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E46B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431C" w14:textId="1ABF109E" w:rsidR="0016607D" w:rsidRPr="00B75255" w:rsidRDefault="003E1257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  <w:r w:rsidR="0016607D" w:rsidRPr="00B75255">
              <w:t>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76B7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39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A6CE06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F4E7F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9B32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8F2D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8C2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1C201C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343FFF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18B7" w14:textId="45E578A6" w:rsidR="002D4E25" w:rsidRPr="00B75255" w:rsidRDefault="002D4E25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00B7" w14:textId="2EED3F69" w:rsidR="002D4E25" w:rsidRPr="00B75255" w:rsidRDefault="009111D3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5D52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92ECBD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EAA62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862C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Účinek instalovaného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0C3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561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865703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4E808D" w14:textId="1BF4D444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5A6505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Nouzový systém </w:t>
            </w:r>
          </w:p>
        </w:tc>
      </w:tr>
      <w:tr w:rsidR="0016607D" w:rsidRPr="00B75255" w14:paraId="03DB289A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8E4D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E7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A14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6A0B0E6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B152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AEB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 nouzového chlazení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304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35E31C3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AF20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8A0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Umístění nouzových trysek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4A1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12CD96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A7D98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327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Princip činnosti a umístění nouzové nádrže na vodu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B77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15A56E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9BF17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62C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B39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D4F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A70F6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785DB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909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Nouzový chladicí systém, údaje o dimenzování:</w:t>
            </w:r>
          </w:p>
        </w:tc>
      </w:tr>
      <w:tr w:rsidR="0016607D" w:rsidRPr="00B75255" w14:paraId="267849DB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05AF2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421F" w14:textId="5EA679F5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 xml:space="preserve">- Teplota spalin na vstupu do </w:t>
            </w:r>
            <w:r w:rsidR="009111D3" w:rsidRPr="00B75255">
              <w:t>pračky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8469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B8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5F53C34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B617A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F56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Spotřeba při použití v případě nouze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5B0C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m</w:t>
            </w:r>
            <w:r w:rsidRPr="00B75255">
              <w:rPr>
                <w:bCs/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7AA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A7DA934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1377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BB7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Minimální doba chodu, pokud není k dispozici žádná externí voda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006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FA5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E2C40ED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D0F71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35CC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Nouzové trysky:</w:t>
            </w:r>
          </w:p>
        </w:tc>
      </w:tr>
      <w:tr w:rsidR="0016607D" w:rsidRPr="00B75255" w14:paraId="4339C34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C398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7AC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33D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3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383B2D0" w14:textId="77777777" w:rsidTr="007B21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4438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1F6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Nouzová nádrž na vodu:</w:t>
            </w:r>
          </w:p>
        </w:tc>
      </w:tr>
      <w:tr w:rsidR="0016607D" w:rsidRPr="00B75255" w14:paraId="35B3D39E" w14:textId="77777777" w:rsidTr="007B21C2">
        <w:trPr>
          <w:trHeight w:val="30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E6FC8F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07FE" w14:textId="77777777" w:rsidR="0016607D" w:rsidRPr="00B75255" w:rsidRDefault="0016607D" w:rsidP="00E935C2">
            <w:pPr>
              <w:keepNext/>
              <w:keepLines/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5C7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  <w:vertAlign w:val="superscript"/>
              </w:rPr>
            </w:pPr>
            <w:r w:rsidRPr="00B75255">
              <w:t>m</w:t>
            </w:r>
            <w:r w:rsidRPr="00B75255">
              <w:rPr>
                <w:bCs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F5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14:paraId="4ECA1A75" w14:textId="77777777" w:rsidR="0016607D" w:rsidRPr="00B75255" w:rsidRDefault="0016607D" w:rsidP="0016607D"/>
    <w:p w14:paraId="3A65CDFA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701"/>
        <w:gridCol w:w="1134"/>
      </w:tblGrid>
      <w:tr w:rsidR="0016607D" w:rsidRPr="00B75255" w14:paraId="689D5629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E9BB0A1" w14:textId="57BC3BD1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55" w:name="_Toc5582036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18</w:t>
            </w:r>
            <w:bookmarkEnd w:id="15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5D4154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440801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97E902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76DF3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02077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4E42AC3" w14:textId="77777777" w:rsidTr="005A1AB7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6FF42F3" w14:textId="25D058BE" w:rsidR="0016607D" w:rsidRPr="00B75255" w:rsidRDefault="005A1AB7" w:rsidP="005A1AB7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12A5D7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87D407D" w14:textId="5919CD1D" w:rsidR="0016607D" w:rsidRPr="00B75255" w:rsidRDefault="00E71285" w:rsidP="00E935C2">
            <w:pPr>
              <w:jc w:val="center"/>
              <w:rPr>
                <w:b/>
              </w:rPr>
            </w:pPr>
            <w:bookmarkStart w:id="156" w:name="_Ref282602797"/>
            <w:r w:rsidRPr="00B75255">
              <w:rPr>
                <w:b/>
              </w:rPr>
              <w:t>Sekce kondenzace</w:t>
            </w:r>
            <w:bookmarkEnd w:id="156"/>
          </w:p>
          <w:p w14:paraId="5C234E34" w14:textId="33A18B8A" w:rsidR="0016607D" w:rsidRPr="00B75255" w:rsidRDefault="007B2FC5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(</w:t>
            </w:r>
            <w:r w:rsidR="009111D3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781FE64B" w14:textId="4DA8B48C" w:rsidR="005A1AB7" w:rsidRPr="00B75255" w:rsidRDefault="005A1AB7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AD2BC9C" w14:textId="6950717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19AA6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62F8FE2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A9C07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49AAF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údaje</w:t>
            </w:r>
          </w:p>
        </w:tc>
      </w:tr>
      <w:tr w:rsidR="0016607D" w:rsidRPr="00B75255" w14:paraId="3F3D82B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AFA1A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414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66A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012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A8B0C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CBC9C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56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stupňů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399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9F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8F0608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69250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B7FE" w14:textId="2EB51826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Typ (typ </w:t>
            </w:r>
            <w:r w:rsidR="008974DC" w:rsidRPr="00B75255">
              <w:t>sekcí)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89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DC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68CB47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B31FB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63B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Přípravek pro úpravu pH, pokud existuje (typ a síla)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E1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43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A2FDD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F4F55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64A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Údaje pro výstup:</w:t>
            </w:r>
          </w:p>
        </w:tc>
      </w:tr>
      <w:tr w:rsidR="0016607D" w:rsidRPr="00B75255" w14:paraId="646517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7EFCF6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ACA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 xml:space="preserve">- Průtok spalin na výstupu,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88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Nm³/h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A7A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7AC0F8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311B2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203B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4894" w14:textId="5BCCFEF0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% </w:t>
            </w:r>
            <w:r w:rsidR="009E3FF2" w:rsidRPr="00B75255">
              <w:t>o</w:t>
            </w:r>
            <w:r w:rsidRPr="00B75255">
              <w:t>bj.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4B1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ED49A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EDC2A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C0C" w14:textId="5772F750" w:rsidR="0016607D" w:rsidRPr="00B75255" w:rsidRDefault="009111D3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Návrhová data</w:t>
            </w:r>
            <w:r w:rsidR="0016607D" w:rsidRPr="00B75255">
              <w:t>:*</w:t>
            </w:r>
          </w:p>
        </w:tc>
      </w:tr>
      <w:tr w:rsidR="00DF027F" w:rsidRPr="00B75255" w14:paraId="0665BE4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C48BAE" w14:textId="77777777" w:rsidR="00DF027F" w:rsidRPr="00B75255" w:rsidRDefault="00DF027F" w:rsidP="00DF027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715F" w14:textId="70868B28" w:rsidR="00DF027F" w:rsidRPr="00B75255" w:rsidRDefault="00DF027F" w:rsidP="00DF027F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 xml:space="preserve">- </w:t>
            </w:r>
            <w:r w:rsidR="009111D3" w:rsidRPr="00B75255">
              <w:t>M</w:t>
            </w:r>
            <w:r w:rsidRPr="00B75255">
              <w:t xml:space="preserve">aximální průtok spalin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1736" w14:textId="04DE31B7" w:rsidR="00DF027F" w:rsidRPr="00B75255" w:rsidRDefault="00DF027F" w:rsidP="00DF027F">
            <w:pPr>
              <w:spacing w:line="240" w:lineRule="auto"/>
              <w:rPr>
                <w:rFonts w:cs="Arial"/>
              </w:rPr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5A51" w14:textId="77777777" w:rsidR="00DF027F" w:rsidRPr="00B75255" w:rsidRDefault="00DF027F" w:rsidP="00DF027F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19AC9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2FC62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171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D0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EC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ED2F8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2AC7C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576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151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B55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8B75D9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AD752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E88" w14:textId="7ABC0C69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Tlaková ztráta při maximálním průtoku (kondenzátor/odmlžovač)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8B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A4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2F8C11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8EFF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1F9B09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vertAlign w:val="subscript"/>
              </w:rPr>
            </w:pPr>
            <w:r w:rsidRPr="00B75255">
              <w:rPr>
                <w:b/>
                <w:bCs/>
              </w:rPr>
              <w:t>Koncentrace spalin na výstupu - očekávané hodnoty při jmenovité zátěži, 11% O</w:t>
            </w:r>
            <w:r w:rsidRPr="00B75255">
              <w:rPr>
                <w:b/>
                <w:bCs/>
                <w:vertAlign w:val="subscript"/>
              </w:rPr>
              <w:t>2</w:t>
            </w:r>
            <w:r w:rsidRPr="00B75255">
              <w:rPr>
                <w:b/>
                <w:bCs/>
              </w:rPr>
              <w:t xml:space="preserve"> , suché</w:t>
            </w:r>
            <w:r w:rsidRPr="00B75255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16607D" w:rsidRPr="00B75255" w14:paraId="4740D66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144B3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A89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9AD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087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636DC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6EC1E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9E8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Částice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5755" w14:textId="77777777" w:rsidR="0016607D" w:rsidRPr="00B75255" w:rsidRDefault="0016607D" w:rsidP="00E935C2">
            <w:pPr>
              <w:spacing w:line="240" w:lineRule="auto"/>
              <w:rPr>
                <w:rFonts w:cs="Arial"/>
                <w:vertAlign w:val="subscript"/>
              </w:rPr>
            </w:pPr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58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03E940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762D0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1E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C345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0F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0A5D7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BC1671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F7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3C00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96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E57F96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2B1B77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14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70E8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34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03A42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0087B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34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2813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23E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6E35B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9BCC9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4378" w14:textId="7495683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Dioxiny a furany (Teq.)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1E46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287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73D367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0E9B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6E3D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Strojní data</w:t>
            </w:r>
          </w:p>
        </w:tc>
      </w:tr>
      <w:tr w:rsidR="0016607D" w:rsidRPr="00B75255" w14:paraId="55B8F90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25EB1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690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B6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6BC65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4362B3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AF20" w14:textId="4CE6DA84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ovládacího principu </w:t>
            </w:r>
            <w:r w:rsidR="008974DC" w:rsidRPr="00B75255">
              <w:rPr>
                <w:sz w:val="16"/>
                <w:szCs w:val="16"/>
              </w:rPr>
              <w:t>odběru</w:t>
            </w:r>
            <w:r w:rsidR="009111D3" w:rsidRPr="00B75255">
              <w:rPr>
                <w:sz w:val="16"/>
                <w:szCs w:val="16"/>
              </w:rPr>
              <w:t xml:space="preserve"> kondenzátu</w:t>
            </w:r>
            <w:r w:rsidRPr="00B75255">
              <w:rPr>
                <w:sz w:val="16"/>
                <w:szCs w:val="16"/>
              </w:rPr>
              <w:t xml:space="preserve"> do absorbéru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222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2A8E8DD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48C79E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F18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94E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BD0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AE1390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9E43D1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2F84" w14:textId="22CC6C16" w:rsidR="0016607D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Konstrukční </w:t>
            </w:r>
            <w:r w:rsidR="0016607D" w:rsidRPr="00B75255">
              <w:t>materiály (stěny/obložení)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891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CC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72291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54B55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1D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Konstrukční materiály, interní části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EA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6FE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0622DD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9F435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BD8A" w14:textId="0DD9C858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Aktivní objem (tj. objem pokrytý postřikem kapalinou)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30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12A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CFF1BE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18477A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EF1B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Trysky</w:t>
            </w:r>
          </w:p>
        </w:tc>
      </w:tr>
      <w:tr w:rsidR="0016607D" w:rsidRPr="00B75255" w14:paraId="285CA82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1DE1F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553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F1B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4E4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DA1674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5AB64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1B18" w14:textId="094D8E4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A776D7" w:rsidRPr="00B75255">
              <w:t xml:space="preserve">úrovní </w:t>
            </w:r>
            <w:r w:rsidRPr="00B75255">
              <w:t>trysek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2B9A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A28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644B079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34F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4838" w14:textId="7F58BB0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trysek na </w:t>
            </w:r>
            <w:r w:rsidR="00A776D7" w:rsidRPr="00B75255">
              <w:t>úroveň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6701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8953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04F65E5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6E64C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E52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F27C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749C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405D8C8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8ED98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A4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CBD3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5DC8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438AD48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E442A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2DEAC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Informace o instalaci /dispoziční řešení</w:t>
            </w:r>
          </w:p>
        </w:tc>
      </w:tr>
      <w:tr w:rsidR="0016607D" w:rsidRPr="00B75255" w14:paraId="4BB02FB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08189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E84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48C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073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540507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23EAA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F59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Celková výška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AC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D39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D192C0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5CE4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8C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3D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90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26E9D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BA43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B7ED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Oběhový systém a čerpadla</w:t>
            </w:r>
          </w:p>
        </w:tc>
      </w:tr>
      <w:tr w:rsidR="0016607D" w:rsidRPr="00B75255" w14:paraId="3847738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FE5693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59B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F8B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C31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F446DF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8277C3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83E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Poměr kapalina/plyn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4F2" w14:textId="175B5AF1" w:rsidR="0016607D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rFonts w:cs="Arial"/>
              </w:rPr>
              <w:t xml:space="preserve">m³ </w:t>
            </w:r>
            <w:r w:rsidR="0016607D" w:rsidRPr="00B75255">
              <w:t xml:space="preserve">/Nm³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04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480A1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3CBD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9C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čerpadel celkem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3E1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BB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659C05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AE2B4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79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čerpadel,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A1E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14A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5E7CB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342DD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292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 čerpadel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A30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9E7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847D0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74AA6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B2BE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427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70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F027F" w:rsidRPr="00B75255" w14:paraId="66BCDF1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ACD491" w14:textId="77777777" w:rsidR="00DF027F" w:rsidRPr="00B75255" w:rsidRDefault="00DF027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1BB" w14:textId="68CF349B" w:rsidR="00DF027F" w:rsidRPr="00B75255" w:rsidRDefault="00DF027F" w:rsidP="00E935C2">
            <w:pPr>
              <w:spacing w:line="240" w:lineRule="auto"/>
              <w:rPr>
                <w:rFonts w:cs="Arial"/>
              </w:rPr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61B8" w14:textId="26BC85F3" w:rsidR="00DF027F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A112" w14:textId="77777777" w:rsidR="00DF027F" w:rsidRPr="00B75255" w:rsidRDefault="00DF027F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9E4E02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627AE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94C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Účinek instalovaného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F49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B5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66A671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774CA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3.4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C43D0C" w14:textId="296B902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Skladovací nádrž pro sekci </w:t>
            </w:r>
            <w:r w:rsidR="00B71C1A" w:rsidRPr="00B75255">
              <w:rPr>
                <w:b/>
                <w:bCs/>
              </w:rPr>
              <w:t>pračky</w:t>
            </w:r>
            <w:r w:rsidRPr="00B75255">
              <w:rPr>
                <w:b/>
                <w:bCs/>
              </w:rPr>
              <w:t xml:space="preserve"> a kondenzace</w:t>
            </w:r>
          </w:p>
        </w:tc>
      </w:tr>
      <w:tr w:rsidR="0016607D" w:rsidRPr="00B75255" w14:paraId="210F0E1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30BEF8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DE65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B14B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5399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6E83B2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9D605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332B" w14:textId="1E86BA1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Objem určí uchazeč tak, aby bylo možné kumulovat minimálně 100% maximálního objemu kapaliny ze stupně </w:t>
            </w:r>
            <w:r w:rsidR="00B71C1A" w:rsidRPr="00B75255">
              <w:t xml:space="preserve">pračky </w:t>
            </w:r>
            <w:r w:rsidRPr="00B75255">
              <w:t>a kondenzátoru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9D44" w14:textId="77777777" w:rsidR="0016607D" w:rsidRPr="00B75255" w:rsidRDefault="001E1674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E65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</w:tbl>
    <w:p w14:paraId="663217F0" w14:textId="77777777" w:rsidR="0016607D" w:rsidRPr="00B75255" w:rsidRDefault="0016607D" w:rsidP="0016607D"/>
    <w:p w14:paraId="2ACD4B0C" w14:textId="5C48E4BE" w:rsidR="0016607D" w:rsidRPr="00B75255" w:rsidRDefault="0016607D" w:rsidP="0016607D"/>
    <w:p w14:paraId="737C3CE3" w14:textId="3D16F574" w:rsidR="0061139E" w:rsidRPr="00B75255" w:rsidRDefault="0061139E" w:rsidP="0016607D"/>
    <w:p w14:paraId="34D3289A" w14:textId="77777777" w:rsidR="0061139E" w:rsidRPr="00B75255" w:rsidRDefault="0061139E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417"/>
        <w:gridCol w:w="1344"/>
      </w:tblGrid>
      <w:tr w:rsidR="00CA5847" w:rsidRPr="00B75255" w14:paraId="74FC6989" w14:textId="77777777" w:rsidTr="00972B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08A4F4" w14:textId="21C9BD44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bookmarkStart w:id="157" w:name="_Toc5582036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19</w:t>
            </w:r>
            <w:bookmarkEnd w:id="15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8AD005A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FF36320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72E81B7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E332112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A889657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CA5847" w:rsidRPr="00B75255" w14:paraId="5CB1D3AE" w14:textId="77777777" w:rsidTr="00701D4D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269961F" w14:textId="02C52129" w:rsidR="00CA5847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869C877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66EBFBA" w14:textId="6D56DFB8" w:rsidR="00CA5847" w:rsidRPr="00B75255" w:rsidRDefault="00CA5847" w:rsidP="00497750">
            <w:pPr>
              <w:jc w:val="center"/>
              <w:rPr>
                <w:b/>
              </w:rPr>
            </w:pPr>
            <w:r w:rsidRPr="00B75255">
              <w:rPr>
                <w:b/>
              </w:rPr>
              <w:t>Systém tepelného čerpadla</w:t>
            </w:r>
          </w:p>
          <w:p w14:paraId="34EBCA7E" w14:textId="319E7AA5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(</w:t>
            </w:r>
            <w:r w:rsidR="009111D3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11BE336A" w14:textId="43DDF423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8C73243" w14:textId="498E9B9D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CE01C7E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CA5847" w:rsidRPr="00B75255" w14:paraId="52666D70" w14:textId="77777777" w:rsidTr="00701D4D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C2C8B8" w14:textId="1A7FEB7A" w:rsidR="00CA5847" w:rsidRPr="00B75255" w:rsidRDefault="00CA5847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3.5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9B2850" w14:textId="38CD59AF" w:rsidR="00CA5847" w:rsidRPr="00B75255" w:rsidRDefault="00205D4E" w:rsidP="0049775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tepelného čerpadla</w:t>
            </w:r>
          </w:p>
        </w:tc>
      </w:tr>
      <w:tr w:rsidR="00205D4E" w:rsidRPr="00B75255" w14:paraId="7C21F9CB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6CD47" w14:textId="77777777" w:rsidR="00205D4E" w:rsidRPr="00B75255" w:rsidRDefault="00205D4E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D06A" w14:textId="791EBCA4" w:rsidR="00205D4E" w:rsidRPr="00B75255" w:rsidRDefault="00205D4E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4410" w14:textId="719E949D" w:rsidR="00205D4E" w:rsidRPr="00B75255" w:rsidRDefault="00205D4E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205D4E" w:rsidRPr="00B75255" w14:paraId="0D6CB21B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5C1DE5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A86B" w14:textId="48CBA629" w:rsidR="00205D4E" w:rsidRPr="00B75255" w:rsidRDefault="00205D4E" w:rsidP="00D379C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PFD každého typu jednotky tepelného čerpadla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DC9F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205D4E" w:rsidRPr="00B75255" w14:paraId="6ABD8DC8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8CB3E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C28B" w14:textId="64FDBEAF" w:rsidR="00205D4E" w:rsidRPr="00B75255" w:rsidRDefault="00205D4E" w:rsidP="00205D4E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PFD systému tepelného čerpadla, včetně procesních dat zatěžovacích stavů dle přílohy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 Jednoduchý/dvojitý efekt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311B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205D4E" w:rsidRPr="00B75255" w14:paraId="7F196321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95A69F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1825" w14:textId="1FC34820" w:rsidR="00205D4E" w:rsidRPr="00B75255" w:rsidRDefault="00205D4E" w:rsidP="00205D4E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Graf chladicího okruhu v diagramu teplotní koncentrace s vyznačenými mezemi krystalizace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4359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CA5847" w:rsidRPr="00B75255" w14:paraId="5959E886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813C80" w14:textId="77777777" w:rsidR="00CA5847" w:rsidRPr="00B75255" w:rsidRDefault="00CA5847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DA08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5572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F007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05D4E" w:rsidRPr="00B75255" w14:paraId="4256B2FD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3A4E6B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54BB" w14:textId="56E8D72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Počet jednotek tepelného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7F6C" w14:textId="3D92C7C3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24E2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205D4E" w:rsidRPr="00B75255" w14:paraId="2747972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31D794B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DC81" w14:textId="43066074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Typ tepelného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2BCA" w14:textId="66AF0918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9FA7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C2DDC" w:rsidRPr="00B75255" w14:paraId="4E245333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CEB883" w14:textId="77777777" w:rsidR="009C2DDC" w:rsidRPr="00B75255" w:rsidRDefault="009C2DDC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9FC" w14:textId="50C249DE" w:rsidR="009C2DDC" w:rsidRPr="00B75255" w:rsidRDefault="009C2DDC" w:rsidP="00205D4E">
            <w:pPr>
              <w:spacing w:line="240" w:lineRule="auto"/>
            </w:pPr>
            <w:r w:rsidRPr="00B75255">
              <w:t>Hnací síla (média)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44EE" w14:textId="0B8C5019" w:rsidR="009C2DDC" w:rsidRPr="00B75255" w:rsidRDefault="009C2DDC" w:rsidP="00205D4E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2605" w14:textId="77777777" w:rsidR="009C2DDC" w:rsidRPr="00B75255" w:rsidRDefault="009C2DDC" w:rsidP="00205D4E">
            <w:pPr>
              <w:spacing w:line="240" w:lineRule="auto"/>
              <w:rPr>
                <w:rFonts w:cs="Arial"/>
              </w:rPr>
            </w:pPr>
          </w:p>
        </w:tc>
      </w:tr>
      <w:tr w:rsidR="00DF027F" w:rsidRPr="00B75255" w14:paraId="4A3F4A68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36575AD" w14:textId="77777777" w:rsidR="00DF027F" w:rsidRPr="00B75255" w:rsidRDefault="00DF027F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B7A" w14:textId="263EDF53" w:rsidR="00DF027F" w:rsidRPr="00B75255" w:rsidRDefault="00DF027F" w:rsidP="00205D4E">
            <w:pPr>
              <w:spacing w:line="240" w:lineRule="auto"/>
            </w:pPr>
            <w:r w:rsidRPr="00B75255">
              <w:t>Spotřeba médií hnací síly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08EA" w14:textId="5B97F913" w:rsidR="00DF027F" w:rsidRPr="00B75255" w:rsidRDefault="001B7844" w:rsidP="00205D4E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BA93" w14:textId="77777777" w:rsidR="00DF027F" w:rsidRPr="00B75255" w:rsidRDefault="00DF027F" w:rsidP="00205D4E">
            <w:pPr>
              <w:spacing w:line="240" w:lineRule="auto"/>
              <w:rPr>
                <w:rFonts w:cs="Arial"/>
              </w:rPr>
            </w:pPr>
          </w:p>
        </w:tc>
      </w:tr>
      <w:tr w:rsidR="00205D4E" w:rsidRPr="00B75255" w14:paraId="52EDBAF9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7E393E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A7FD" w14:textId="63FCDE72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 xml:space="preserve">Jmenovitý výkon (chladicí výkon) každé jednotky tepelného čerpadla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977F" w14:textId="77777777" w:rsidR="00205D4E" w:rsidRPr="00B75255" w:rsidRDefault="00205D4E" w:rsidP="00205D4E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  <w:p w14:paraId="4E474BAF" w14:textId="52F04471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5572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3014F" w:rsidRPr="00B75255" w14:paraId="67F2520E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7FC9532" w14:textId="77777777" w:rsidR="00B3014F" w:rsidRPr="00B75255" w:rsidRDefault="00B3014F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C26F" w14:textId="77777777" w:rsidR="00B71C1A" w:rsidRPr="00B75255" w:rsidRDefault="00B71C1A" w:rsidP="00A87D60">
            <w:pPr>
              <w:spacing w:line="240" w:lineRule="auto"/>
            </w:pPr>
            <w:r w:rsidRPr="00B75255">
              <w:t>Provozní rozsah (rozsah řízení)</w:t>
            </w:r>
          </w:p>
          <w:p w14:paraId="6FF47F72" w14:textId="4A9C6E50" w:rsidR="00B3014F" w:rsidRPr="00B75255" w:rsidRDefault="00B3014F" w:rsidP="00B3014F">
            <w:pPr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21EB" w14:textId="28CB55DD" w:rsidR="00B3014F" w:rsidRPr="00B75255" w:rsidRDefault="00B3014F" w:rsidP="00205D4E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DE42" w14:textId="77777777" w:rsidR="00B3014F" w:rsidRPr="00B75255" w:rsidRDefault="00B3014F" w:rsidP="00205D4E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66DB81C7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7B41B77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9200" w14:textId="53A3CAC8" w:rsidR="00B3014F" w:rsidRPr="00B75255" w:rsidRDefault="00B3014F" w:rsidP="00B3014F">
            <w:pPr>
              <w:spacing w:line="240" w:lineRule="auto"/>
            </w:pPr>
            <w:r w:rsidRPr="00B75255">
              <w:t>Minimální 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E7E3" w14:textId="1F26F643" w:rsidR="00B3014F" w:rsidRPr="00B75255" w:rsidRDefault="00B3014F" w:rsidP="00B3014F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B9CC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1C13FDFE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AA0164F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A64D" w14:textId="4820FEA8" w:rsidR="00B3014F" w:rsidRPr="00B75255" w:rsidRDefault="00B71C1A" w:rsidP="00B3014F">
            <w:pPr>
              <w:spacing w:line="240" w:lineRule="auto"/>
            </w:pPr>
            <w:r w:rsidRPr="00B75255">
              <w:t>Vlastní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8408" w14:textId="5281F5BA" w:rsidR="00B3014F" w:rsidRPr="00B75255" w:rsidRDefault="00B3014F" w:rsidP="00B3014F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F941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00328654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F51A80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85CD" w14:textId="3A36EC68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Chladivo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F97E" w14:textId="681822A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1F75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1BC05A3F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A5C7FA4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6E9F" w14:textId="00F553F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Inhibitor koroze a koncentrace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C4DF" w14:textId="5EA28CD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mg/L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6333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50E6997A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CAC189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7491" w14:textId="1D01B561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Opatření k zamezení koroze během údržby při přerušení podtlaku a při dlouhodobých odstávkách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C9AC" w14:textId="6597FBB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B403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BE6E99C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B01FB4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0CF0" w14:textId="129F8AA6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Dimenzování jednotek tepelného čerpadla (V/D/Š)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3724" w14:textId="0D96B183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m/m/m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45C1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34A2A407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1645F5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A777" w14:textId="34D65676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Návrhový </w:t>
            </w:r>
            <w:r w:rsidR="00A776D7" w:rsidRPr="00B75255">
              <w:t xml:space="preserve">koeficient </w:t>
            </w:r>
            <w:r w:rsidRPr="00B75255">
              <w:t>COP pro každé tepelné čerpadlo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4370" w14:textId="3FE85B23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1D44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5D5E084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489E46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C404" w14:textId="077097D7" w:rsidR="00B3014F" w:rsidRPr="00B75255" w:rsidRDefault="009111D3" w:rsidP="00B3014F">
            <w:pPr>
              <w:spacing w:line="240" w:lineRule="auto"/>
              <w:rPr>
                <w:rFonts w:cs="Arial"/>
              </w:rPr>
            </w:pPr>
            <w:r w:rsidRPr="00B75255">
              <w:t>Návrhový</w:t>
            </w:r>
            <w:r w:rsidR="00B3014F" w:rsidRPr="00B75255">
              <w:t xml:space="preserve"> </w:t>
            </w:r>
            <w:r w:rsidR="00A776D7" w:rsidRPr="00B75255">
              <w:t xml:space="preserve">koeficient </w:t>
            </w:r>
            <w:r w:rsidR="00B3014F" w:rsidRPr="00B75255">
              <w:t xml:space="preserve">COP pro každý systém tepelného čerpadla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8619" w14:textId="3EB23AF2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5335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5F120EC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3E0177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294A" w14:textId="45B96DFB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Typ </w:t>
            </w:r>
            <w:r w:rsidR="00A07CCE" w:rsidRPr="00B75255">
              <w:t xml:space="preserve">podtlakového </w:t>
            </w:r>
            <w:r w:rsidRPr="00B75255">
              <w:t xml:space="preserve">systému (systémů) </w:t>
            </w:r>
            <w:r w:rsidR="002E0F2F" w:rsidRPr="00B75255">
              <w:t>z</w:t>
            </w:r>
            <w:r w:rsidR="00B71C1A" w:rsidRPr="00B75255">
              <w:t xml:space="preserve">achycování par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DD9" w14:textId="5C867FF9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823D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2EFF420E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AA42B8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4DE2" w14:textId="2EE84E32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Materiál vnitřních výměníků tepla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A40D" w14:textId="210CACBB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7578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2146AF9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8969C5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9797" w14:textId="75BD15F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Materiál </w:t>
            </w:r>
            <w:r w:rsidR="002E0F2F" w:rsidRPr="00B75255">
              <w:t>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3A6B" w14:textId="2A51E08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E6A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609DFDDD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BB2620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7CAF" w14:textId="112C1FFD" w:rsidR="00B3014F" w:rsidRPr="00B75255" w:rsidRDefault="00B3014F" w:rsidP="00B3014F">
            <w:pPr>
              <w:spacing w:line="240" w:lineRule="auto"/>
            </w:pPr>
            <w:r w:rsidRPr="00B75255">
              <w:t>Podtlak ve výparnících/absorbérech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FDFE" w14:textId="64D3E627" w:rsidR="00B3014F" w:rsidRPr="00B75255" w:rsidRDefault="00B3014F" w:rsidP="00B3014F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F0DB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78E922A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FD685F6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DAF3" w14:textId="1AC2B90F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Hmotnost na jednotku tepelného čerpadla (s normálním plněním)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7909" w14:textId="20B4382E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  <w:r w:rsidR="002E0F2F" w:rsidRPr="00B75255">
              <w:t>un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4986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</w:tbl>
    <w:p w14:paraId="3AE4030F" w14:textId="77777777" w:rsidR="0061139E" w:rsidRPr="00B75255" w:rsidRDefault="0061139E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1049"/>
        <w:gridCol w:w="1492"/>
      </w:tblGrid>
      <w:tr w:rsidR="006A4E23" w:rsidRPr="00B75255" w14:paraId="6E074230" w14:textId="77777777" w:rsidTr="00497750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332D87B" w14:textId="133D78DB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bookmarkStart w:id="158" w:name="_Toc5582036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20</w:t>
            </w:r>
            <w:bookmarkEnd w:id="15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0A7B390" w14:textId="7A52BAFE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2DC8BFF" w14:textId="77777777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F1214FF" w14:textId="77777777" w:rsidR="006A4E23" w:rsidRPr="00B75255" w:rsidRDefault="006A4E23" w:rsidP="00CA791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3BC7B23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0CCDB56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0E5EF46E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27832460" w14:textId="51014D1A" w:rsidR="006A4E23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B279186" w14:textId="624E59A8" w:rsidR="006A4E23" w:rsidRPr="00B75255" w:rsidRDefault="006A4E23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Čištění </w:t>
            </w:r>
            <w:bookmarkStart w:id="159" w:name="_Ref282611897"/>
            <w:r w:rsidR="00B71C1A" w:rsidRPr="00B75255">
              <w:rPr>
                <w:b/>
                <w:bCs/>
              </w:rPr>
              <w:t>spalin</w:t>
            </w:r>
            <w:r w:rsidRPr="00B75255">
              <w:rPr>
                <w:b/>
                <w:bCs/>
              </w:rPr>
              <w:t xml:space="preserve">- </w:t>
            </w:r>
            <w:bookmarkEnd w:id="159"/>
            <w:r w:rsidR="002E0F2F" w:rsidRPr="00B75255">
              <w:rPr>
                <w:b/>
                <w:bCs/>
              </w:rPr>
              <w:t>přihřívák</w:t>
            </w:r>
            <w:r w:rsidR="002E0F2F" w:rsidRPr="00B75255">
              <w:t xml:space="preserve"> </w:t>
            </w:r>
            <w:r w:rsidRPr="00B75255">
              <w:rPr>
                <w:b/>
                <w:bCs/>
              </w:rPr>
              <w:t>(</w:t>
            </w:r>
            <w:r w:rsidR="002E0F2F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2DBD84FD" w14:textId="694F1D65" w:rsidR="00CA7914" w:rsidRPr="00B75255" w:rsidRDefault="00CA7914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AA3A611" w14:textId="43292D34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326B0F1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4173CC17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BDB56B" w14:textId="315D9DC1" w:rsidR="006A4E23" w:rsidRPr="00B75255" w:rsidRDefault="006A4E23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E58032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</w:tc>
      </w:tr>
      <w:tr w:rsidR="00084B36" w:rsidRPr="00B75255" w14:paraId="0E6AB3E9" w14:textId="77777777" w:rsidTr="00701D4D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605302" w14:textId="77777777" w:rsidR="00084B36" w:rsidRPr="00B75255" w:rsidRDefault="00084B3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8B96E" w14:textId="7B576F76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3298" w14:textId="645BF315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084B36" w:rsidRPr="00B75255" w14:paraId="51954210" w14:textId="77777777" w:rsidTr="00701D4D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4393D5" w14:textId="77777777" w:rsidR="00084B36" w:rsidRPr="00B75255" w:rsidRDefault="00084B3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30DD" w14:textId="36895827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sz w:val="16"/>
                <w:szCs w:val="16"/>
              </w:rPr>
              <w:t xml:space="preserve">Popis technického řešení pro zamezení úletu kapek ze spalin 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69FF" w14:textId="77777777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</w:p>
        </w:tc>
      </w:tr>
      <w:tr w:rsidR="006A4E23" w:rsidRPr="00B75255" w14:paraId="2268FBA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69649A" w14:textId="77777777" w:rsidR="006A4E23" w:rsidRPr="00B75255" w:rsidRDefault="006A4E23" w:rsidP="00497750">
            <w:pPr>
              <w:spacing w:line="240" w:lineRule="auto"/>
              <w:rPr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1E0A" w14:textId="6B79AFC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6B62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4AEC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44F84E6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8C01A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1DE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9291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A87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6EE94EEB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E57A0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FF04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226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B80C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3246BA86" w14:textId="77777777" w:rsidTr="00497750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56DC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D248F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 xml:space="preserve">Jmenovitá procesní data </w:t>
            </w:r>
          </w:p>
        </w:tc>
      </w:tr>
      <w:tr w:rsidR="006A4E23" w:rsidRPr="00B75255" w14:paraId="2C338039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6E6B6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A47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0123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4D0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12E547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AE88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F9AD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  <w:r w:rsidRPr="00B75255">
              <w:t>Provozní teploty, spaliny:</w:t>
            </w:r>
          </w:p>
        </w:tc>
      </w:tr>
      <w:tr w:rsidR="006A4E23" w:rsidRPr="00B75255" w14:paraId="2B1879C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E1AD16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CF8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 xml:space="preserve">- Vstup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34A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DB7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9AD8DC4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0450C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F1A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 xml:space="preserve">- Výstup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BFC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17F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49079CF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2457A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0F31" w14:textId="09A7164D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  <w:r w:rsidRPr="00B75255">
              <w:t>Topné médium, dovnitř:</w:t>
            </w:r>
          </w:p>
        </w:tc>
      </w:tr>
      <w:tr w:rsidR="001B7844" w:rsidRPr="00B75255" w14:paraId="75F52B7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CD1AAB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B26A" w14:textId="278A9ED9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  <w:rPr>
                <w:rFonts w:cs="Arial"/>
              </w:rPr>
            </w:pPr>
            <w:r w:rsidRPr="00B75255">
              <w:t>- Typ (topná voda/pára/ voda z mezicyklu LT ECO)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15C" w14:textId="2AFD6B7B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325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4916E81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1EC67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B4CA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9E1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E51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463368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D3A07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C4D9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A2B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bara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C67B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4EC777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2F845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4A3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Spotřeba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BBF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8FE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B309F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AFEA12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8636" w14:textId="38D19A78" w:rsidR="006A4E23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ven:</w:t>
            </w:r>
          </w:p>
        </w:tc>
      </w:tr>
      <w:tr w:rsidR="001B7844" w:rsidRPr="00B75255" w14:paraId="196FBDC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CEAD49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9DF7" w14:textId="76D988A4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  <w:rPr>
                <w:rFonts w:cs="Arial"/>
              </w:rPr>
            </w:pPr>
            <w:r w:rsidRPr="00B75255">
              <w:t>- Typ (topná voda/kondenzát)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DB69" w14:textId="6F1CECE2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F3FC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0299EEE3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50DDF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A56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DFA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840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2EA5A74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66E29B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4F7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793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bara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563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3D2809F6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0FE47B" w14:textId="2688EEAB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0BCFC4F" w14:textId="72D26D7A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>Návrhová data</w:t>
            </w:r>
            <w:r w:rsidR="006A4E23" w:rsidRPr="00B75255">
              <w:rPr>
                <w:b/>
                <w:bCs/>
              </w:rPr>
              <w:t xml:space="preserve"> </w:t>
            </w:r>
          </w:p>
        </w:tc>
      </w:tr>
      <w:tr w:rsidR="006A4E23" w:rsidRPr="00B75255" w14:paraId="523AEEEA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13031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C30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C16E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634B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5F276E4A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EC697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C7A2" w14:textId="4BF8E5AC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6"/>
              </w:tabs>
              <w:spacing w:line="288" w:lineRule="auto"/>
              <w:ind w:left="6" w:hanging="6"/>
            </w:pPr>
            <w:r w:rsidRPr="00B75255">
              <w:t>Dimenzování 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5DA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Nm³/h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AF2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08DA517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BF082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1F3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 xml:space="preserve">- Max. získatelná teplota spalin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C45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FFA6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1B7844" w:rsidRPr="00B75255" w14:paraId="1C3CFC5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59A048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B9E2" w14:textId="6F8CA714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  <w:rPr>
                <w:rFonts w:cs="Arial"/>
              </w:rPr>
            </w:pPr>
            <w:r w:rsidRPr="00B75255">
              <w:t>Přenesené teplo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D0C4" w14:textId="53CC3096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DBDA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A3415B2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73BA4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78FC" w14:textId="471011FA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dovnitř:</w:t>
            </w:r>
          </w:p>
        </w:tc>
      </w:tr>
      <w:tr w:rsidR="006A4E23" w:rsidRPr="00B75255" w14:paraId="42379F3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30FF5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96D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Max. spotřeba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18C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DC7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355B5974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E4A5D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5D7C" w14:textId="268FC855" w:rsidR="006A4E23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ven:</w:t>
            </w:r>
          </w:p>
        </w:tc>
      </w:tr>
      <w:tr w:rsidR="006A4E23" w:rsidRPr="00B75255" w14:paraId="12187C3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83973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541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Min./Max. teplota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05E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°C/°C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295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62BD72B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063329C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D9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Min. / Max.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979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bara/bara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B8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091D9196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E5E9CC" w14:textId="196FDF83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46FB2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 xml:space="preserve">Strojní data </w:t>
            </w:r>
          </w:p>
        </w:tc>
      </w:tr>
      <w:tr w:rsidR="006A4E23" w:rsidRPr="00B75255" w14:paraId="6931B307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66E47C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3D57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19B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0C31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3A4E9EE3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ADFDD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FDD2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</w:pPr>
            <w:r w:rsidRPr="00B75255">
              <w:t>Konstrukční materiály, výměník tepla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48C4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5B1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FDD90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2302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F8CC" w14:textId="0DBECD4C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</w:pPr>
            <w:r w:rsidRPr="00B75255">
              <w:t xml:space="preserve">Konstrukční </w:t>
            </w:r>
            <w:r w:rsidR="006A4E23" w:rsidRPr="00B75255">
              <w:t>materiály, tepelné 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7F9B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1A7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5A0ADA1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EA7B9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401D5" w14:textId="6BD68658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 xml:space="preserve">Teplosměnná </w:t>
            </w:r>
            <w:r w:rsidR="006A4E23" w:rsidRPr="00B75255">
              <w:t>plocha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2837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m²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85AB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60331541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DB6FD" w14:textId="33C1563F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41F3C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>Informace o instalaci /situační plán (přibližné hodnoty)</w:t>
            </w:r>
          </w:p>
        </w:tc>
      </w:tr>
      <w:tr w:rsidR="006A4E23" w:rsidRPr="00B75255" w14:paraId="07F6F939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33C4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253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9C61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F03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4DBE616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C3BCA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137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0E0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ED2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76991EA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ACB39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9B8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54F1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7A6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085E247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3AE1E2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91D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A16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D4C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5D868A1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EA9CB2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CD3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Hmotnost (v provozu)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AC3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t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F0E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</w:tbl>
    <w:p w14:paraId="748F5A8B" w14:textId="6C9407BA" w:rsidR="006A4E23" w:rsidRPr="00B75255" w:rsidRDefault="006A4E23" w:rsidP="0016607D"/>
    <w:p w14:paraId="05F95DD0" w14:textId="3FB07C78" w:rsidR="006A4E23" w:rsidRPr="00B75255" w:rsidRDefault="006A4E23" w:rsidP="0016607D"/>
    <w:p w14:paraId="70A3D4D8" w14:textId="77777777" w:rsidR="0061139E" w:rsidRPr="00B75255" w:rsidRDefault="0061139E" w:rsidP="0016607D"/>
    <w:p w14:paraId="0F962685" w14:textId="77777777" w:rsidR="006A4E23" w:rsidRPr="00B75255" w:rsidRDefault="006A4E23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264"/>
        <w:gridCol w:w="1276"/>
      </w:tblGrid>
      <w:tr w:rsidR="00D379C6" w:rsidRPr="00B75255" w14:paraId="57912C3F" w14:textId="77777777" w:rsidTr="00497750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A15DB18" w14:textId="3000C7E0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bookmarkStart w:id="160" w:name="_Toc55820365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21</w:t>
            </w:r>
            <w:bookmarkEnd w:id="16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831F4D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854C948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7BA8FBF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B295BE4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CB71AF0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379C6" w:rsidRPr="00B75255" w14:paraId="11783433" w14:textId="77777777" w:rsidTr="00CA7914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75B5C87" w14:textId="07F242C3" w:rsidR="00D379C6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086C52C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AA47D98" w14:textId="5854265C" w:rsidR="00D379C6" w:rsidRPr="00B75255" w:rsidRDefault="00A07CCE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Kondenzát z čištění spalin</w:t>
            </w:r>
            <w:r w:rsidR="00D379C6" w:rsidRPr="00B75255">
              <w:rPr>
                <w:b/>
                <w:bCs/>
              </w:rPr>
              <w:t xml:space="preserve"> </w:t>
            </w:r>
            <w:r w:rsidR="00D379C6" w:rsidRPr="00B75255">
              <w:rPr>
                <w:b/>
              </w:rPr>
              <w:t>(</w:t>
            </w:r>
            <w:r w:rsidR="002E0F2F" w:rsidRPr="00B75255">
              <w:rPr>
                <w:b/>
              </w:rPr>
              <w:t>o</w:t>
            </w:r>
            <w:r w:rsidR="00D379C6" w:rsidRPr="00B75255">
              <w:rPr>
                <w:b/>
              </w:rPr>
              <w:t>pce 1)</w:t>
            </w:r>
          </w:p>
          <w:p w14:paraId="66A91CD1" w14:textId="06A60899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0C3652E" w14:textId="16A0FCCC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30D54B9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379C6" w:rsidRPr="00B75255" w14:paraId="5665CA00" w14:textId="77777777" w:rsidTr="00701D4D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227D40" w14:textId="1494101A" w:rsidR="00D379C6" w:rsidRPr="00B75255" w:rsidRDefault="00D379C6">
            <w:pPr>
              <w:numPr>
                <w:ilvl w:val="12"/>
                <w:numId w:val="0"/>
              </w:numPr>
              <w:spacing w:line="240" w:lineRule="auto"/>
              <w:rPr>
                <w:b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2BE10F" w14:textId="005DA7F2" w:rsidR="00D379C6" w:rsidRPr="00B75255" w:rsidRDefault="00D379C6" w:rsidP="00497750">
            <w:pPr>
              <w:numPr>
                <w:ilvl w:val="12"/>
                <w:numId w:val="0"/>
              </w:numPr>
              <w:spacing w:line="240" w:lineRule="auto"/>
              <w:rPr>
                <w:b/>
              </w:rPr>
            </w:pPr>
            <w:bookmarkStart w:id="161" w:name="_Toc109118147"/>
            <w:bookmarkStart w:id="162" w:name="_Toc182717835"/>
            <w:bookmarkStart w:id="163" w:name="_Toc281078100"/>
            <w:bookmarkStart w:id="164" w:name="_Toc290757225"/>
            <w:r w:rsidRPr="00B75255">
              <w:rPr>
                <w:b/>
              </w:rPr>
              <w:t xml:space="preserve">Systém </w:t>
            </w:r>
            <w:bookmarkEnd w:id="161"/>
            <w:bookmarkEnd w:id="162"/>
            <w:bookmarkEnd w:id="163"/>
            <w:bookmarkEnd w:id="164"/>
            <w:r w:rsidR="00A07CCE" w:rsidRPr="00B75255">
              <w:rPr>
                <w:b/>
              </w:rPr>
              <w:t xml:space="preserve">kondenzátu z čištění spalin </w:t>
            </w:r>
          </w:p>
        </w:tc>
      </w:tr>
      <w:tr w:rsidR="00D379C6" w:rsidRPr="00B75255" w14:paraId="41E60E99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33BC4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98E9" w14:textId="77777777" w:rsidR="00D379C6" w:rsidRPr="00B75255" w:rsidRDefault="00D379C6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D9CC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D379C6" w:rsidRPr="00B75255" w14:paraId="0CD493DB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CAD2DB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9204" w14:textId="63B4BA1F" w:rsidR="00D379C6" w:rsidRPr="00B75255" w:rsidRDefault="00D379C6" w:rsidP="007C69F8">
            <w:pPr>
              <w:spacing w:line="240" w:lineRule="auto"/>
              <w:ind w:firstLine="5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principů používaných k optimalizaci vodní bilance.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6D1C" w14:textId="77777777" w:rsidR="00D379C6" w:rsidRPr="00B75255" w:rsidRDefault="00D379C6" w:rsidP="00497750">
            <w:pPr>
              <w:rPr>
                <w:sz w:val="16"/>
                <w:szCs w:val="16"/>
              </w:rPr>
            </w:pPr>
          </w:p>
        </w:tc>
      </w:tr>
      <w:tr w:rsidR="00D379C6" w:rsidRPr="00B75255" w14:paraId="0EF9F315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38F360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9A44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0E39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93B9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379C6" w:rsidRPr="00B75255" w14:paraId="61935AF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EF1C0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4476" w14:textId="47CC671D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  <w:ind w:firstLine="146"/>
            </w:pPr>
            <w:r w:rsidRPr="00B75255">
              <w:t>- Očekávané údaje o kondenzátu z přímé kondenzace (jmenovité):</w:t>
            </w:r>
          </w:p>
        </w:tc>
      </w:tr>
      <w:tr w:rsidR="00D379C6" w:rsidRPr="00B75255" w14:paraId="3AEE2034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16092D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F3D2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6520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7269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48C122D0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56409B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72B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D2B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040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2467E25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615E0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066C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NL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0DB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ECF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287B16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62370B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8686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Cl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A13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83D6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0A49D79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ADEEF9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9A88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F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FF3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AAF8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6FF95C9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39F955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0B91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4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A3C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C490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6B2978C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22392D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688A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3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2CE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91A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14BDDDB6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6CB491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0F4C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8A62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BF2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B51FEE7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EF5ED7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4223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Těžké kovy</w:t>
            </w:r>
            <w:r w:rsidRPr="00B75255">
              <w:rPr>
                <w:rFonts w:ascii="Symbol" w:hAnsi="Symbol"/>
              </w:rPr>
              <w:t></w:t>
            </w:r>
            <w:r w:rsidRPr="00B75255">
              <w:t xml:space="preserve"> (Cd, Tl, As, Pb, Co, Cr, Cu, Mn, Ni, Sb, V, Zn)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FF00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6503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1B43820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ACC373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0352" w14:textId="2F5081AC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Dioxiny a furany (Teq.)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33E3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ng/L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4FCC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4151F27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D9F67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3BED" w14:textId="00572DEC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  <w:ind w:firstLine="146"/>
            </w:pPr>
            <w:r w:rsidRPr="00B75255">
              <w:t>- Očekávané údaje o kondenzátu z</w:t>
            </w:r>
            <w:r w:rsidR="00B71C1A" w:rsidRPr="00B75255">
              <w:t xml:space="preserve"> podchlazení </w:t>
            </w:r>
            <w:r w:rsidRPr="00B75255">
              <w:t>(HP) kondenzace (jmenovité):</w:t>
            </w:r>
          </w:p>
        </w:tc>
      </w:tr>
      <w:tr w:rsidR="00D379C6" w:rsidRPr="00B75255" w14:paraId="3064B31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D00410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E088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B20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6A3E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5F758A91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37B98C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062D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CFC8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E08E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E02B581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51B47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1B1E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NL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237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76B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FE0424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F9CEBC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D6F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Cl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A54F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B0E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3086EC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5C0FC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6D03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F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ECBF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415D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F174FA3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8F2BB4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56A9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4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42B3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946F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1002A45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6F22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EA5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3</w:t>
            </w:r>
            <w:r w:rsidRPr="00B75255">
              <w:rPr>
                <w:vertAlign w:val="superscript"/>
              </w:rPr>
              <w:t>2-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C96C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087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0CAA2CED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629AF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DAEB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184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2A64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0C0121D5" w14:textId="77777777" w:rsidTr="00855E31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A3777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D95A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Těžké kovy</w:t>
            </w:r>
            <w:r w:rsidRPr="00B75255">
              <w:rPr>
                <w:rFonts w:ascii="Symbol" w:hAnsi="Symbol"/>
              </w:rPr>
              <w:t></w:t>
            </w:r>
            <w:r w:rsidRPr="00B75255">
              <w:t xml:space="preserve"> (Cd, Tl, As, Pb, Co, Cr, Cu, Mn, Ni, Sb, V, Zn)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14C1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1FC2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B5B33E9" w14:textId="77777777" w:rsidTr="00855E31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27B9F61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0C26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Dioxiny a furany  (Teq.)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0BA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ng/L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1868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</w:tbl>
    <w:p w14:paraId="20C4E4AD" w14:textId="28806D66" w:rsidR="0016607D" w:rsidRPr="00B75255" w:rsidRDefault="0016607D" w:rsidP="0016607D"/>
    <w:p w14:paraId="61F1A3EA" w14:textId="4C48C736" w:rsidR="000333A6" w:rsidRPr="00B75255" w:rsidRDefault="000333A6" w:rsidP="0016607D"/>
    <w:p w14:paraId="1F0F42E7" w14:textId="0676F927" w:rsidR="000333A6" w:rsidRPr="00B75255" w:rsidRDefault="000333A6" w:rsidP="0016607D"/>
    <w:p w14:paraId="1D41031E" w14:textId="21CF0AA8" w:rsidR="000333A6" w:rsidRPr="00B75255" w:rsidRDefault="000333A6" w:rsidP="0016607D"/>
    <w:p w14:paraId="1ED8977D" w14:textId="321C5EA0" w:rsidR="000333A6" w:rsidRPr="00B75255" w:rsidRDefault="000333A6" w:rsidP="0016607D"/>
    <w:p w14:paraId="0566F4F3" w14:textId="59CFB311" w:rsidR="000333A6" w:rsidRPr="00B75255" w:rsidRDefault="000333A6" w:rsidP="0016607D"/>
    <w:p w14:paraId="10157423" w14:textId="767D5C85" w:rsidR="000333A6" w:rsidRPr="00B75255" w:rsidRDefault="000333A6" w:rsidP="0016607D"/>
    <w:p w14:paraId="4253623D" w14:textId="00EB0460" w:rsidR="000333A6" w:rsidRPr="00B75255" w:rsidRDefault="000333A6" w:rsidP="0016607D"/>
    <w:p w14:paraId="531379B7" w14:textId="5BF23A42" w:rsidR="000333A6" w:rsidRPr="00B75255" w:rsidRDefault="000333A6" w:rsidP="0016607D"/>
    <w:p w14:paraId="76B1E937" w14:textId="512F57D0" w:rsidR="000333A6" w:rsidRPr="00B75255" w:rsidRDefault="000333A6" w:rsidP="0016607D"/>
    <w:p w14:paraId="2048AD71" w14:textId="47417A89" w:rsidR="000333A6" w:rsidRPr="00B75255" w:rsidRDefault="000333A6" w:rsidP="0016607D"/>
    <w:p w14:paraId="3606B27C" w14:textId="15C55581" w:rsidR="000333A6" w:rsidRPr="00B75255" w:rsidRDefault="000333A6" w:rsidP="0016607D"/>
    <w:p w14:paraId="4E6DE8D0" w14:textId="77777777" w:rsidR="000333A6" w:rsidRPr="00B75255" w:rsidRDefault="000333A6" w:rsidP="0016607D"/>
    <w:p w14:paraId="0BDE33CF" w14:textId="77777777" w:rsidR="006A4E23" w:rsidRPr="00B75255" w:rsidRDefault="006A4E23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264"/>
        <w:gridCol w:w="1276"/>
      </w:tblGrid>
      <w:tr w:rsidR="006A4E23" w:rsidRPr="00B75255" w14:paraId="76BEA1D0" w14:textId="77777777" w:rsidTr="00497750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30D7F49" w14:textId="28908EC5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bookmarkStart w:id="165" w:name="_Toc55820366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22</w:t>
            </w:r>
            <w:bookmarkEnd w:id="16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7D8C19B" w14:textId="77777777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FB0F055" w14:textId="77777777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96645F5" w14:textId="4EB2E2BB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396C7FB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A82CB51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3690325A" w14:textId="77777777" w:rsidTr="00CA7914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0A529C08" w14:textId="450BC2BB" w:rsidR="006A4E23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5937697" w14:textId="77777777" w:rsidR="002E0F2F" w:rsidRPr="00B75255" w:rsidRDefault="006A4E23" w:rsidP="00CA7914">
            <w:pPr>
              <w:spacing w:line="240" w:lineRule="auto"/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Čištění spalin </w:t>
            </w:r>
          </w:p>
          <w:p w14:paraId="1CAA95EE" w14:textId="3E8B6CB1" w:rsidR="006A4E23" w:rsidRPr="00B75255" w:rsidRDefault="006A4E23" w:rsidP="00CA7914">
            <w:pPr>
              <w:spacing w:line="240" w:lineRule="auto"/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Úprava kondenzátu </w:t>
            </w:r>
            <w:r w:rsidR="00A07CCE" w:rsidRPr="00B75255">
              <w:rPr>
                <w:b/>
                <w:bCs/>
              </w:rPr>
              <w:t>ze</w:t>
            </w:r>
            <w:r w:rsidR="002E0F2F" w:rsidRPr="00B75255">
              <w:rPr>
                <w:b/>
                <w:bCs/>
              </w:rPr>
              <w:t xml:space="preserve"> systému čištění</w:t>
            </w:r>
            <w:r w:rsidR="00A07CCE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>spalin (</w:t>
            </w:r>
            <w:r w:rsidR="002E0F2F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0BC56B9B" w14:textId="1B761905" w:rsidR="00CA7914" w:rsidRPr="00B75255" w:rsidRDefault="00CA7914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2FBDD5ED" w14:textId="31645320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0C4BCEA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7C55BB99" w14:textId="77777777" w:rsidTr="006A4E23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4E903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10.2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FE8589" w14:textId="227DAC1A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</w:rPr>
              <w:t xml:space="preserve">Úprava kondenzátu </w:t>
            </w:r>
            <w:r w:rsidR="00A07CCE" w:rsidRPr="00B75255">
              <w:rPr>
                <w:b/>
              </w:rPr>
              <w:t>ze</w:t>
            </w:r>
            <w:r w:rsidR="002E0F2F" w:rsidRPr="00B75255">
              <w:rPr>
                <w:b/>
              </w:rPr>
              <w:t xml:space="preserve"> systému čišténí</w:t>
            </w:r>
            <w:r w:rsidRPr="00B75255">
              <w:rPr>
                <w:b/>
              </w:rPr>
              <w:t xml:space="preserve"> spalin </w:t>
            </w:r>
          </w:p>
        </w:tc>
      </w:tr>
      <w:tr w:rsidR="006A4E23" w:rsidRPr="00B75255" w14:paraId="5699B9C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0ACCD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9863" w14:textId="77777777" w:rsidR="006A4E23" w:rsidRPr="00B75255" w:rsidRDefault="006A4E23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F0B9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A4E23" w:rsidRPr="00B75255" w14:paraId="0191EEB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78051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42DB" w14:textId="2B8968F0" w:rsidR="006A4E23" w:rsidRPr="00B75255" w:rsidRDefault="006A4E23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Obecný popis pracovních principů zpracování kondenzátu a diskuse o volbě principů, redundance, optimalizace </w:t>
            </w:r>
            <w:r w:rsidR="00B71C1A" w:rsidRPr="00B75255">
              <w:rPr>
                <w:sz w:val="16"/>
                <w:szCs w:val="16"/>
              </w:rPr>
              <w:t>odpadních průtoků</w:t>
            </w:r>
            <w:r w:rsidRPr="00B75255">
              <w:rPr>
                <w:sz w:val="16"/>
                <w:szCs w:val="16"/>
              </w:rPr>
              <w:t>, zásady zpětného proplachu a způsobů ověřování kvality odpadních vod.</w:t>
            </w:r>
          </w:p>
          <w:p w14:paraId="4C2A5585" w14:textId="6BBD6650" w:rsidR="007C69F8" w:rsidRPr="00B75255" w:rsidRDefault="006A4E23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Průtokový diagram, jmenovité a </w:t>
            </w:r>
            <w:r w:rsidR="002E0F2F" w:rsidRPr="00B75255">
              <w:rPr>
                <w:sz w:val="16"/>
                <w:szCs w:val="16"/>
              </w:rPr>
              <w:t xml:space="preserve">návrhové </w:t>
            </w:r>
            <w:r w:rsidRPr="00B75255">
              <w:rPr>
                <w:sz w:val="16"/>
                <w:szCs w:val="16"/>
              </w:rPr>
              <w:t>průtoky, očekávané složení v rámci systému, jmenovité, tj. PH, Cl, SO</w:t>
            </w:r>
            <w:r w:rsidRPr="00B75255">
              <w:rPr>
                <w:sz w:val="16"/>
                <w:szCs w:val="16"/>
                <w:vertAlign w:val="subscript"/>
              </w:rPr>
              <w:t>4</w:t>
            </w:r>
            <w:r w:rsidRPr="00B75255">
              <w:rPr>
                <w:sz w:val="16"/>
                <w:szCs w:val="16"/>
              </w:rPr>
              <w:t>, Hg, nerozpuštěné látky.</w:t>
            </w:r>
          </w:p>
          <w:p w14:paraId="60132C34" w14:textId="65358B29" w:rsidR="007C69F8" w:rsidRPr="00B75255" w:rsidRDefault="007C69F8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br/>
              <w:t>Tento popis zahrnuje informace o každém kroku úpravy, mimo jiné včetně následujícího:</w:t>
            </w:r>
          </w:p>
          <w:p w14:paraId="01FF6769" w14:textId="5C0AF935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Typ každého kroku (např. filtrace, reverzní osmóza, </w:t>
            </w:r>
            <w:r w:rsidR="002E0F2F" w:rsidRPr="00B75255">
              <w:rPr>
                <w:sz w:val="16"/>
                <w:szCs w:val="16"/>
              </w:rPr>
              <w:t>ionizace</w:t>
            </w:r>
            <w:r w:rsidRPr="00B75255">
              <w:rPr>
                <w:sz w:val="16"/>
                <w:szCs w:val="16"/>
              </w:rPr>
              <w:t>, neutralizace)</w:t>
            </w:r>
          </w:p>
          <w:p w14:paraId="115DC1DC" w14:textId="0016ECD7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 jednotek, filtrů, nádrží a čerpadel pro každý krok</w:t>
            </w:r>
          </w:p>
          <w:p w14:paraId="273A7E7E" w14:textId="77777777" w:rsidR="00B71C1A" w:rsidRPr="00B75255" w:rsidRDefault="00B71C1A" w:rsidP="00D56CD5">
            <w:pPr>
              <w:pStyle w:val="Zpat"/>
              <w:numPr>
                <w:ilvl w:val="0"/>
                <w:numId w:val="32"/>
              </w:numPr>
              <w:pBdr>
                <w:bottom w:val="single" w:sz="4" w:space="1" w:color="auto"/>
              </w:pBd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Vstupní a odpadní průtoky</w:t>
            </w:r>
          </w:p>
          <w:p w14:paraId="06204DDD" w14:textId="676F1260" w:rsidR="007E2DFC" w:rsidRPr="00B75255" w:rsidRDefault="007E2DFC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Účinnost cyklu a </w:t>
            </w:r>
            <w:r w:rsidR="00B71C1A" w:rsidRPr="00B75255">
              <w:rPr>
                <w:sz w:val="16"/>
                <w:szCs w:val="16"/>
              </w:rPr>
              <w:t>trvání dávky</w:t>
            </w:r>
          </w:p>
          <w:p w14:paraId="0A889B85" w14:textId="387978B1" w:rsidR="00C56394" w:rsidRPr="00B75255" w:rsidRDefault="007E2DFC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Vstupní teploty (např. maximální)</w:t>
            </w:r>
          </w:p>
          <w:p w14:paraId="1C6F1B38" w14:textId="77777777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Doba zdržení</w:t>
            </w:r>
          </w:p>
          <w:p w14:paraId="0FEC34D3" w14:textId="6763FE81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hodnota PH</w:t>
            </w:r>
          </w:p>
          <w:p w14:paraId="007F9B89" w14:textId="0DD0C941" w:rsidR="006A4E23" w:rsidRPr="00B75255" w:rsidRDefault="00C56394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Spotřeba chemikálií</w:t>
            </w:r>
          </w:p>
          <w:p w14:paraId="617C91B1" w14:textId="10BB6789" w:rsidR="00BA0D05" w:rsidRPr="00B75255" w:rsidRDefault="00BA0D05" w:rsidP="0061139E">
            <w:pPr>
              <w:pStyle w:val="Zpat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506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0DB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6A4E23" w:rsidRPr="00B75255" w14:paraId="4BA95DFA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7FC14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35EB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EDF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E64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73C59AE5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87298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9EA6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Jmenovitý přítok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2864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2EE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739936E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D43AA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FAA5" w14:textId="2D49A95C" w:rsidR="006A4E23" w:rsidRPr="00B75255" w:rsidRDefault="002E0F2F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Návrhový přítok</w:t>
            </w:r>
            <w:r w:rsidR="006A4E23" w:rsidRPr="00B75255">
              <w:t xml:space="preserve"> (rozsah)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62C8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m³/h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8080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AFFBFB4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D9B02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0C00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Počet čisticích kroků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3B50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215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10B89F8" w14:textId="77777777" w:rsidTr="006A4E23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B27F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10.2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9A285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</w:rPr>
              <w:t xml:space="preserve">Řízení čistého kondenzátu </w:t>
            </w:r>
          </w:p>
        </w:tc>
      </w:tr>
      <w:tr w:rsidR="006A4E23" w:rsidRPr="00B75255" w14:paraId="0F1A3AED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B8D79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B126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D63F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07C0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6ED9AA4A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3585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A499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Jmenovitý odtok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54D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1B4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C3D900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66D2D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5D67" w14:textId="7DF2E6D7" w:rsidR="006A4E23" w:rsidRPr="00B75255" w:rsidRDefault="002E0F2F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Návrhový odtok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E839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A83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43313AC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CB652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DCF6" w14:textId="6A8EBDB0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Velikost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9CEA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84C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587111F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682A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14D9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Konstrukční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6ED1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4BA7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76416A5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A8A8B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D8EF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Míchání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423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y/n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CEFD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3F12C4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89E49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2FE8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Počet čerpadel odtoku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CBDE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F5C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F48AE6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3BA17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22A2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Kapacita čerpadel odtoku, na jednotku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5082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2C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5B4C913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5786E6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0B75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Výstupní tlak čerpadel odtoku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628B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barg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3C92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66A1E1F9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BE59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A57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Kontrolní parametry:</w:t>
            </w:r>
          </w:p>
        </w:tc>
      </w:tr>
      <w:tr w:rsidR="006A4E23" w:rsidRPr="00B75255" w14:paraId="1A17B26C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670C7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E022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D77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4478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6485954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249268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69F7" w14:textId="08AE7608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Zákal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D577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FA90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6515CDAC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97BE6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B1C3" w14:textId="7F8B9FB6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Vodivost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387F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0B8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0B7720D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802FF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FC5" w14:textId="5BDC0D7C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Teplota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A10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2F7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99CB797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9F085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73C7" w14:textId="26BB8664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</w:t>
            </w:r>
            <w:r w:rsidR="00B71C1A" w:rsidRPr="00B75255">
              <w:t>Průtok ve výtlaku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7D66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7F4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3B1A7AA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3BF70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3D02" w14:textId="21B9CBD4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Průtok k ostatním spotřebičům mimo </w:t>
            </w:r>
            <w:r w:rsidR="002E0F2F" w:rsidRPr="00B75255">
              <w:t>Dílo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51AB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BBB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33A7A4E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179E4B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51DE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Jiné (prosím upřesněte)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B3BA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A6A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4547BC36" w14:textId="77777777" w:rsidTr="00131BCA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55E033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1FA69D" w14:textId="05DBBBF6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  <w:bCs/>
              </w:rPr>
              <w:t>Vypouštění vod</w:t>
            </w:r>
          </w:p>
        </w:tc>
      </w:tr>
      <w:tr w:rsidR="00131BCA" w:rsidRPr="00B75255" w14:paraId="69DC0178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70F9DD" w14:textId="77777777" w:rsidR="00131BCA" w:rsidRPr="00B75255" w:rsidRDefault="00131BCA" w:rsidP="00131BCA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90B7" w14:textId="2275E2E1" w:rsidR="00131BCA" w:rsidRPr="00B75255" w:rsidRDefault="00131BCA" w:rsidP="00131BCA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9904" w14:textId="1F8D99F9" w:rsidR="00131BCA" w:rsidRPr="00B75255" w:rsidRDefault="00131BCA" w:rsidP="00131BC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14CE" w14:textId="16589CD5" w:rsidR="00131BCA" w:rsidRPr="00B75255" w:rsidRDefault="00131BCA" w:rsidP="00131BCA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31BCA" w:rsidRPr="00B75255" w14:paraId="050C54FC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D86F98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DB54" w14:textId="4C24A8DE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Max. průtok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1FCD" w14:textId="2987B968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BFBC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0D192F67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875C98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ED82" w14:textId="67255687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Jmenovité množství (ročně)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A091" w14:textId="77CF6872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BCC1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549D4D3B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FC4F0A1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2F80" w14:textId="3AD1BA15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Max.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0144" w14:textId="1A2D62B0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rFonts w:ascii="Tahoma" w:hAnsi="Tahoma"/>
                <w:sz w:val="18"/>
              </w:rPr>
              <w:t>⸰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5749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</w:tbl>
    <w:p w14:paraId="742FF572" w14:textId="77777777" w:rsidR="00D379C6" w:rsidRPr="00B75255" w:rsidRDefault="00D379C6" w:rsidP="0016607D"/>
    <w:p w14:paraId="133030B0" w14:textId="77777777" w:rsidR="00D379C6" w:rsidRPr="00B75255" w:rsidRDefault="00D379C6" w:rsidP="0016607D"/>
    <w:p w14:paraId="69C343AE" w14:textId="77777777" w:rsidR="0016607D" w:rsidRPr="00B75255" w:rsidRDefault="0016607D" w:rsidP="0061139E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2541"/>
        <w:tblGridChange w:id="166">
          <w:tblGrid>
            <w:gridCol w:w="1484"/>
            <w:gridCol w:w="3619"/>
            <w:gridCol w:w="1276"/>
            <w:gridCol w:w="294"/>
            <w:gridCol w:w="2541"/>
          </w:tblGrid>
        </w:tblGridChange>
      </w:tblGrid>
      <w:tr w:rsidR="0016607D" w:rsidRPr="00B75255" w14:paraId="2A4B1D80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085C2E" w14:textId="4A0D2C9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67" w:name="_Toc5582036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23</w:t>
            </w:r>
            <w:bookmarkEnd w:id="167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2C50EC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CD3C4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334B02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756756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AE3A55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33CA26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EB78CFF" w14:textId="6CF29242" w:rsidR="0016607D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8B9DE8A" w14:textId="28E8D5D4" w:rsidR="0016607D" w:rsidRPr="00B75255" w:rsidRDefault="0016607D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0D9B4354" w14:textId="6AB9AD81" w:rsidR="0016607D" w:rsidRPr="00B75255" w:rsidRDefault="0016607D" w:rsidP="00E935C2">
            <w:pPr>
              <w:jc w:val="center"/>
              <w:rPr>
                <w:b/>
              </w:rPr>
            </w:pPr>
            <w:bookmarkStart w:id="168" w:name="_Ref282611969"/>
            <w:r w:rsidRPr="00B75255">
              <w:rPr>
                <w:b/>
              </w:rPr>
              <w:t>Spalinový ventilátor</w:t>
            </w:r>
            <w:bookmarkEnd w:id="168"/>
            <w:r w:rsidRPr="00B75255">
              <w:rPr>
                <w:b/>
              </w:rPr>
              <w:br/>
            </w:r>
          </w:p>
          <w:p w14:paraId="1872B64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3C75D39" w14:textId="002506D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24FF34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87381F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6F5A25" w14:textId="2718022F" w:rsidR="0016607D" w:rsidRPr="00B75255" w:rsidRDefault="0016607D" w:rsidP="00E935C2">
            <w:pPr>
              <w:spacing w:line="240" w:lineRule="auto"/>
              <w:rPr>
                <w:b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3E2168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Obecná data</w:t>
            </w:r>
          </w:p>
        </w:tc>
      </w:tr>
      <w:tr w:rsidR="0016607D" w:rsidRPr="00B75255" w14:paraId="096A4CB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80D97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CDF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EC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C59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4D65B9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0E8D1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2EBB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Značka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761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B54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5D458B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8452D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2201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 (např. radiální, axiální)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4BD0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676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65FEE8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E5B77B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584E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motorů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791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F9A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1B53530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4DE5D1" w14:textId="5F187D6B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764EA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2D583A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C6535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454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BD5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A40D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53DD00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C347F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B9B2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D70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Nm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061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6C044C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62A78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0A70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Vstupní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217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9A08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30F21C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1AF86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7D03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Výstupní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8E3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ºC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13A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23D035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8F35F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35CB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Podtlak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B09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919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3FF739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B4CE4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7F2A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546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238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197559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018D5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329F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Spotřeba energie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ECC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7C2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3CC52D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BB55C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778E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Otáčky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484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min </w:t>
            </w:r>
            <w:r w:rsidRPr="00B75255">
              <w:rPr>
                <w:sz w:val="18"/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56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05DB10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093EB3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2506D" w14:textId="77777777" w:rsidR="0016607D" w:rsidRPr="00B75255" w:rsidRDefault="0016607D" w:rsidP="00E935C2">
            <w:pPr>
              <w:widowControl w:val="0"/>
              <w:tabs>
                <w:tab w:val="left" w:pos="-400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Účinnost při jmenovitém 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441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B55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C8523E4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5D655B" w14:textId="4990627D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0652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Procesní data pro dimenzování</w:t>
            </w:r>
          </w:p>
        </w:tc>
      </w:tr>
      <w:tr w:rsidR="0016607D" w:rsidRPr="00B75255" w14:paraId="624B0E0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BEC3C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D2D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D15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753E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8A2567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65EA1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ACD5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22A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Nm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07C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C61A04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DB6EF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D6DD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6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6" w:hanging="6"/>
            </w:pPr>
            <w:r w:rsidRPr="00B75255">
              <w:t>Min./max. přípustná teplota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D41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879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982F4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4E1B5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626C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Podtlak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9B3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0F2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5797E0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A5DA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C077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706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4E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FD6007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E51A9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5F0A" w14:textId="6FCD4A39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 xml:space="preserve">Spotřeba energie při max. </w:t>
            </w:r>
            <w:r w:rsidR="00C5049E" w:rsidRPr="00B75255">
              <w:t>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B4F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03C9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1EF01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DDF71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A11A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Otáčky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1133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 xml:space="preserve">min </w:t>
            </w:r>
            <w:r w:rsidRPr="00B75255">
              <w:rPr>
                <w:sz w:val="18"/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B88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1391963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EC4C70" w14:textId="431F2F79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3D282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Strojní data/rozměry</w:t>
            </w:r>
          </w:p>
        </w:tc>
      </w:tr>
      <w:tr w:rsidR="0016607D" w:rsidRPr="00B75255" w14:paraId="1F82655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FA29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3F9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209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D6F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AC782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75DF5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03A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Konstrukční materiály</w:t>
            </w:r>
          </w:p>
        </w:tc>
      </w:tr>
      <w:tr w:rsidR="0016607D" w:rsidRPr="00B75255" w14:paraId="4F79F12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EBF7B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FAE9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Oběžné kolo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69A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F20F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161D8E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255ED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AA6F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Kryt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AFA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2CF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85D3F2A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CAA8E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17E" w14:textId="5656C274" w:rsidR="0016607D" w:rsidRPr="00B75255" w:rsidRDefault="00022391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Izolace krytu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B9A0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A9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A3FEC5F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4CE5D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D3DB" w14:textId="77777777" w:rsidR="0016607D" w:rsidRPr="00B75255" w:rsidRDefault="0016607D" w:rsidP="00E935C2">
            <w:pPr>
              <w:widowControl w:val="0"/>
              <w:tabs>
                <w:tab w:val="left" w:pos="-400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Opatření ke zmírnění hluku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558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9F4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8AC1F82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5BB01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F37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Tlumič vibrací:</w:t>
            </w:r>
          </w:p>
        </w:tc>
      </w:tr>
      <w:tr w:rsidR="0016607D" w:rsidRPr="00B75255" w14:paraId="60F356B6" w14:textId="77777777" w:rsidTr="00F465EB">
        <w:tblPrEx>
          <w:tblW w:w="9214" w:type="dxa"/>
          <w:tblInd w:w="-214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69" w:author="Pavel Slezák" w:date="2025-03-12T02:46:00Z" w16du:dateUtc="2025-03-12T01:46:00Z">
            <w:tblPrEx>
              <w:tblW w:w="9214" w:type="dxa"/>
              <w:tblInd w:w="-21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255"/>
          <w:trPrChange w:id="170" w:author="Pavel Slezák" w:date="2025-03-12T02:46:00Z" w16du:dateUtc="2025-03-12T01:46:00Z">
            <w:trPr>
              <w:trHeight w:val="255"/>
            </w:trPr>
          </w:trPrChange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tcPrChange w:id="171" w:author="Pavel Slezák" w:date="2025-03-12T02:46:00Z" w16du:dateUtc="2025-03-12T01:46:00Z">
              <w:tcPr>
                <w:tcW w:w="1484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DEE8F0"/>
              </w:tcPr>
            </w:tcPrChange>
          </w:tcPr>
          <w:p w14:paraId="6E417AB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2" w:author="Pavel Slezák" w:date="2025-03-12T02:46:00Z" w16du:dateUtc="2025-03-12T01:46:00Z">
              <w:tcPr>
                <w:tcW w:w="3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10CC88B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3" w:author="Pavel Slezák" w:date="2025-03-12T02:46:00Z" w16du:dateUtc="2025-03-12T01:46:00Z">
              <w:tcPr>
                <w:tcW w:w="127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2765A3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4" w:author="Pavel Slezák" w:date="2025-03-12T02:46:00Z" w16du:dateUtc="2025-03-12T01:46:00Z">
              <w:tcPr>
                <w:tcW w:w="283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1706C3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58AA1D6" w14:textId="77777777" w:rsidTr="00F465EB">
        <w:tblPrEx>
          <w:tblW w:w="9214" w:type="dxa"/>
          <w:tblInd w:w="-214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75" w:author="Pavel Slezák" w:date="2025-03-12T02:46:00Z" w16du:dateUtc="2025-03-12T01:46:00Z">
            <w:tblPrEx>
              <w:tblW w:w="9214" w:type="dxa"/>
              <w:tblInd w:w="-21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255"/>
          <w:trPrChange w:id="176" w:author="Pavel Slezák" w:date="2025-03-12T02:46:00Z" w16du:dateUtc="2025-03-12T01:46:00Z">
            <w:trPr>
              <w:trHeight w:val="255"/>
            </w:trPr>
          </w:trPrChange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tcPrChange w:id="177" w:author="Pavel Slezák" w:date="2025-03-12T02:46:00Z" w16du:dateUtc="2025-03-12T01:46:00Z">
              <w:tcPr>
                <w:tcW w:w="1484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DEE8F0"/>
              </w:tcPr>
            </w:tcPrChange>
          </w:tcPr>
          <w:p w14:paraId="725265D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8" w:author="Pavel Slezák" w:date="2025-03-12T02:46:00Z" w16du:dateUtc="2025-03-12T01:46:00Z">
              <w:tcPr>
                <w:tcW w:w="7730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DB1F8CD" w14:textId="2DB28D79" w:rsidR="001D176B" w:rsidRPr="00B75255" w:rsidRDefault="0016607D" w:rsidP="00A87D60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 xml:space="preserve">Tlumič hluku v </w:t>
            </w:r>
            <w:r w:rsidR="001D176B" w:rsidRPr="00B75255">
              <w:t xml:space="preserve">potrubní </w:t>
            </w:r>
          </w:p>
          <w:p w14:paraId="5E192418" w14:textId="68F09061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04AD68" w14:textId="77777777" w:rsidTr="00F465EB">
        <w:tblPrEx>
          <w:tblW w:w="9214" w:type="dxa"/>
          <w:tblInd w:w="-214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79" w:author="Pavel Slezák" w:date="2025-03-12T02:46:00Z" w16du:dateUtc="2025-03-12T01:46:00Z">
            <w:tblPrEx>
              <w:tblW w:w="9214" w:type="dxa"/>
              <w:tblInd w:w="-21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255"/>
          <w:trPrChange w:id="180" w:author="Pavel Slezák" w:date="2025-03-12T02:46:00Z" w16du:dateUtc="2025-03-12T01:46:00Z">
            <w:trPr>
              <w:trHeight w:val="255"/>
            </w:trPr>
          </w:trPrChange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tcPrChange w:id="181" w:author="Pavel Slezák" w:date="2025-03-12T02:46:00Z" w16du:dateUtc="2025-03-12T01:46:00Z">
              <w:tcPr>
                <w:tcW w:w="1484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DEE8F0"/>
              </w:tcPr>
            </w:tcPrChange>
          </w:tcPr>
          <w:p w14:paraId="326F3E8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2" w:author="Pavel Slezák" w:date="2025-03-12T02:46:00Z" w16du:dateUtc="2025-03-12T01:46:00Z">
              <w:tcPr>
                <w:tcW w:w="361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0BF565A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9" w:hanging="142"/>
            </w:pPr>
            <w:r w:rsidRPr="00B75255">
              <w:t>- Typ/popis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3" w:author="Pavel Slezák" w:date="2025-03-12T02:46:00Z" w16du:dateUtc="2025-03-12T01:46:00Z">
              <w:tcPr>
                <w:tcW w:w="127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7609E3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4" w:author="Pavel Slezák" w:date="2025-03-12T02:46:00Z" w16du:dateUtc="2025-03-12T01:46:00Z">
              <w:tcPr>
                <w:tcW w:w="283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0A1ECC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217D744E" w14:textId="5C6EF3B2" w:rsidR="0016607D" w:rsidRPr="00B75255" w:rsidDel="00F465EB" w:rsidRDefault="0016607D" w:rsidP="0016607D">
      <w:pPr>
        <w:rPr>
          <w:del w:id="185" w:author="Pavel Slezák" w:date="2025-03-12T02:46:00Z" w16du:dateUtc="2025-03-12T01:46:00Z"/>
        </w:rPr>
      </w:pPr>
    </w:p>
    <w:p w14:paraId="64E3A22F" w14:textId="02390ECD" w:rsidR="0016607D" w:rsidRPr="00B75255" w:rsidDel="00F465EB" w:rsidRDefault="0016607D" w:rsidP="0016607D">
      <w:pPr>
        <w:spacing w:line="240" w:lineRule="auto"/>
        <w:rPr>
          <w:del w:id="186" w:author="Pavel Slezák" w:date="2025-03-12T02:46:00Z" w16du:dateUtc="2025-03-12T01:46:00Z"/>
        </w:rPr>
      </w:pPr>
      <w:del w:id="187" w:author="Pavel Slezák" w:date="2025-03-12T02:46:00Z" w16du:dateUtc="2025-03-12T01:46:00Z">
        <w:r w:rsidRPr="00B75255" w:rsidDel="00F465EB">
          <w:br w:type="page"/>
        </w:r>
      </w:del>
    </w:p>
    <w:p w14:paraId="0BD1DAB7" w14:textId="35F47B71" w:rsidR="0016607D" w:rsidRPr="00B75255" w:rsidDel="00F465EB" w:rsidRDefault="0016607D" w:rsidP="00F465EB">
      <w:pPr>
        <w:spacing w:line="240" w:lineRule="auto"/>
        <w:rPr>
          <w:del w:id="188" w:author="Pavel Slezák" w:date="2025-03-12T02:46:00Z" w16du:dateUtc="2025-03-12T01:46:00Z"/>
        </w:rPr>
        <w:pPrChange w:id="189" w:author="Pavel Slezák" w:date="2025-03-12T02:46:00Z" w16du:dateUtc="2025-03-12T01:46:00Z">
          <w:pPr/>
        </w:pPrChange>
      </w:pPr>
    </w:p>
    <w:p w14:paraId="0CC058B4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8"/>
        <w:gridCol w:w="1276"/>
        <w:gridCol w:w="295"/>
        <w:gridCol w:w="1407"/>
        <w:gridCol w:w="1134"/>
      </w:tblGrid>
      <w:tr w:rsidR="0016607D" w:rsidRPr="00B75255" w14:paraId="5A044C95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17AA09" w14:textId="2D6A3CD3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90" w:name="_Toc5582036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24</w:t>
            </w:r>
            <w:bookmarkEnd w:id="19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8E3016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7B96FA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FFC81E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51146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2C6A71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F50194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1FAD14F" w14:textId="2BD16D42" w:rsidR="0016607D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E3CB41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9D5C1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19E86C55" w14:textId="35EA13C1" w:rsidR="0016607D" w:rsidRPr="00B75255" w:rsidRDefault="00C5049E" w:rsidP="00E935C2">
            <w:pPr>
              <w:jc w:val="center"/>
              <w:rPr>
                <w:b/>
              </w:rPr>
            </w:pPr>
            <w:bookmarkStart w:id="191" w:name="_Ref282612030"/>
            <w:r w:rsidRPr="00B75255">
              <w:rPr>
                <w:b/>
              </w:rPr>
              <w:t xml:space="preserve">Měření </w:t>
            </w:r>
            <w:r w:rsidR="0016607D" w:rsidRPr="00B75255">
              <w:rPr>
                <w:b/>
              </w:rPr>
              <w:t>spalin</w:t>
            </w:r>
            <w:bookmarkEnd w:id="191"/>
            <w:r w:rsidR="0016607D" w:rsidRPr="00B75255">
              <w:rPr>
                <w:b/>
              </w:rPr>
              <w:br/>
            </w:r>
          </w:p>
          <w:p w14:paraId="0490AC6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D33D09A" w14:textId="51D814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7D6793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1D5195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8E12CB" w14:textId="1E6D1B89" w:rsidR="0016607D" w:rsidRPr="00B75255" w:rsidRDefault="0016607D">
            <w:pPr>
              <w:spacing w:line="240" w:lineRule="auto"/>
              <w:rPr>
                <w:sz w:val="14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5.2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73D773" w14:textId="53BCE34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Stanice </w:t>
            </w:r>
            <w:r w:rsidR="00C5049E" w:rsidRPr="00B75255">
              <w:rPr>
                <w:b/>
                <w:bCs/>
              </w:rPr>
              <w:t xml:space="preserve">měření </w:t>
            </w:r>
            <w:r w:rsidRPr="00B75255">
              <w:rPr>
                <w:b/>
                <w:bCs/>
              </w:rPr>
              <w:t>emisí</w:t>
            </w:r>
          </w:p>
        </w:tc>
      </w:tr>
      <w:tr w:rsidR="0016607D" w:rsidRPr="00B75255" w14:paraId="0FEABC0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CFB62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5ED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77E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C049E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CFE1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6BA3" w14:textId="10671340" w:rsidR="0016607D" w:rsidRPr="00B75255" w:rsidRDefault="0016607D" w:rsidP="00E935C2">
            <w:pPr>
              <w:rPr>
                <w:b/>
                <w:i/>
              </w:rPr>
            </w:pPr>
            <w:r w:rsidRPr="00B75255">
              <w:t xml:space="preserve">Specifikace spotřebního materiálu stanice </w:t>
            </w:r>
            <w:r w:rsidR="00C5049E" w:rsidRPr="00B75255">
              <w:t xml:space="preserve">měření </w:t>
            </w:r>
            <w:r w:rsidRPr="00B75255">
              <w:t>emisí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228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E27D85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4E530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3057" w14:textId="77777777" w:rsidR="0016607D" w:rsidRPr="00B75255" w:rsidRDefault="0016607D" w:rsidP="00E935C2">
            <w:pPr>
              <w:rPr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77C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2F5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443CF7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A3DF2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52BC" w14:textId="5D5A4189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Počet jednotek </w:t>
            </w:r>
            <w:r w:rsidR="00C5049E" w:rsidRPr="00B75255">
              <w:t xml:space="preserve">měření </w:t>
            </w:r>
            <w:r w:rsidRPr="00B75255">
              <w:t>emisí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AF2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D94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E345A9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7ACB1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25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4EFBE77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8387B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D71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Barometrický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3B6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4C9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0C0C87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EC8DD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3183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Průtok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5D5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271B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110064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D7D21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0ADC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Teplotu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64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6BE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60A0D1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CDED0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A69F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Tlak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039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A6C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A759DC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A4FB4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B1E8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F19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0AD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181F5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33FCA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15B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r w:rsidRPr="00B75255">
              <w:rPr>
                <w:sz w:val="20"/>
                <w:szCs w:val="20"/>
              </w:rPr>
              <w:t>O</w:t>
            </w:r>
            <w:r w:rsidRPr="00B75255">
              <w:rPr>
                <w:sz w:val="20"/>
                <w:szCs w:val="20"/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DEA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BB8F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493888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76FD8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3BC5" w14:textId="1BBC4576" w:rsidR="0016607D" w:rsidRPr="00B75255" w:rsidRDefault="00E71285" w:rsidP="0061139E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CO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EDF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67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21894B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E868F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D7F4" w14:textId="6A9102F4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r w:rsidR="00C5049E" w:rsidRPr="00B75255">
              <w:t>Prachové částí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72E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B16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F9EA1A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0DFC7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F564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HCl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C2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A6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CAFB0E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AD227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121E7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647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443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91E0B0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2317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200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CDE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2DA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E468C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99184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343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NO</w:t>
            </w:r>
            <w:r w:rsidRPr="00B75255">
              <w:rPr>
                <w:vertAlign w:val="subscript"/>
              </w:rPr>
              <w:t>X</w:t>
            </w:r>
            <w:r w:rsidRPr="00B75255">
              <w:t xml:space="preserve"> (NO + NO</w:t>
            </w:r>
            <w:r w:rsidRPr="00B75255">
              <w:rPr>
                <w:vertAlign w:val="subscript"/>
              </w:rPr>
              <w:t>2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E21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CB8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F36645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93F5C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A811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NH</w:t>
            </w:r>
            <w:r w:rsidRPr="00B75255">
              <w:rPr>
                <w:vertAlign w:val="subscript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71E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DA6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A91671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3CC4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5B06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TOC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BFB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5EE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4ED516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2D455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B58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F7C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101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52D56DE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58600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4881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488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C18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E71285" w:rsidRPr="00B75255" w14:paraId="1D781E4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D4CE720" w14:textId="77777777" w:rsidR="00E71285" w:rsidRPr="00B75255" w:rsidRDefault="00E71285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A54C" w14:textId="2D9C1653" w:rsidR="00E71285" w:rsidRPr="00B75255" w:rsidRDefault="00E71285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12F3" w14:textId="6D8B6D22" w:rsidR="00E71285" w:rsidRPr="00B75255" w:rsidRDefault="00E71285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D2EA" w14:textId="77777777" w:rsidR="00E71285" w:rsidRPr="00B75255" w:rsidRDefault="00E71285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3FB0454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6A56CB" w14:textId="5AC623CB" w:rsidR="0016607D" w:rsidRPr="00B75255" w:rsidRDefault="0016607D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5.1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9082E9" w14:textId="582B30D7" w:rsidR="0016607D" w:rsidRPr="00B75255" w:rsidRDefault="00C5049E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Měření</w:t>
            </w:r>
            <w:r w:rsidR="0016607D" w:rsidRPr="00B75255">
              <w:rPr>
                <w:b/>
                <w:bCs/>
              </w:rPr>
              <w:t xml:space="preserve"> surového plynu (před textilním filt</w:t>
            </w:r>
            <w:r w:rsidR="00982AB8" w:rsidRPr="00B75255">
              <w:rPr>
                <w:b/>
                <w:bCs/>
              </w:rPr>
              <w:t>r</w:t>
            </w:r>
            <w:r w:rsidR="0016607D" w:rsidRPr="00B75255">
              <w:rPr>
                <w:b/>
                <w:bCs/>
              </w:rPr>
              <w:t>em)</w:t>
            </w:r>
          </w:p>
        </w:tc>
      </w:tr>
      <w:tr w:rsidR="0016607D" w:rsidRPr="00B75255" w14:paraId="2F26749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E1E2A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83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176D8F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36A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7E9B" w14:textId="1BCA4069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 xml:space="preserve">Specifikace spotřebního materiálu stanice </w:t>
            </w:r>
            <w:r w:rsidR="00C5049E" w:rsidRPr="00B75255">
              <w:t>měření</w:t>
            </w:r>
            <w:r w:rsidRPr="00B75255">
              <w:t xml:space="preserve"> surového plynu</w:t>
            </w:r>
          </w:p>
        </w:tc>
      </w:tr>
      <w:tr w:rsidR="0016607D" w:rsidRPr="00B75255" w14:paraId="2607A3A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6DB78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447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2B1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3BD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D41A98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1F337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FDC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0F01B58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12A19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4653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B7D7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9D3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C51205" w:rsidRPr="00B75255" w14:paraId="6CF8E4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08D52C" w14:textId="77777777" w:rsidR="00C51205" w:rsidRPr="00B75255" w:rsidRDefault="00C51205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EBA0" w14:textId="779C307C" w:rsidR="00C51205" w:rsidRPr="00B75255" w:rsidRDefault="00C51205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A2F84" w14:textId="1408A7AD" w:rsidR="00C51205" w:rsidRPr="00B75255" w:rsidRDefault="00C51205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DC559" w14:textId="77777777" w:rsidR="00C51205" w:rsidRPr="00B75255" w:rsidRDefault="00C51205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022391" w:rsidRPr="00B75255" w14:paraId="0148EA1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CC2C2" w14:textId="77777777" w:rsidR="00022391" w:rsidRPr="00B75255" w:rsidRDefault="00022391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6EC9" w14:textId="696057B4" w:rsidR="00022391" w:rsidRPr="00B75255" w:rsidRDefault="00022391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Prach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D47C" w14:textId="62747BF6" w:rsidR="00022391" w:rsidRPr="00B75255" w:rsidRDefault="00022391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6D1E" w14:textId="77777777" w:rsidR="00022391" w:rsidRPr="00B75255" w:rsidRDefault="00022391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DC804A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9DA33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E83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HCl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B73C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300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DA37CE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D66AC5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732E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8E3F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B4E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79175AF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FB56E0" w14:textId="7E581874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lastRenderedPageBreak/>
              <w:t>A3 Sec. 5.1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40A89D" w14:textId="11C56401" w:rsidR="0016607D" w:rsidRPr="00B75255" w:rsidRDefault="00C5049E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Měření</w:t>
            </w:r>
            <w:r w:rsidR="0016607D" w:rsidRPr="00B75255">
              <w:rPr>
                <w:b/>
                <w:bCs/>
              </w:rPr>
              <w:t xml:space="preserve"> surového plynu (za textilním filt</w:t>
            </w:r>
            <w:r w:rsidR="00982AB8" w:rsidRPr="00B75255">
              <w:rPr>
                <w:b/>
                <w:bCs/>
              </w:rPr>
              <w:t>r</w:t>
            </w:r>
            <w:r w:rsidR="0016607D" w:rsidRPr="00B75255">
              <w:rPr>
                <w:b/>
                <w:bCs/>
              </w:rPr>
              <w:t xml:space="preserve">em)– </w:t>
            </w:r>
            <w:r w:rsidRPr="00B75255">
              <w:rPr>
                <w:b/>
                <w:bCs/>
              </w:rPr>
              <w:t>o</w:t>
            </w:r>
            <w:r w:rsidR="0016607D" w:rsidRPr="00B75255">
              <w:rPr>
                <w:b/>
                <w:bCs/>
              </w:rPr>
              <w:t>pce 1</w:t>
            </w:r>
          </w:p>
        </w:tc>
      </w:tr>
      <w:tr w:rsidR="0016607D" w:rsidRPr="00B75255" w14:paraId="28ACE9A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5CB4EE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000D" w14:textId="77777777" w:rsidR="0016607D" w:rsidRPr="00B75255" w:rsidRDefault="0016607D" w:rsidP="00D90CAF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DAA7" w14:textId="77777777" w:rsidR="0016607D" w:rsidRPr="00B75255" w:rsidRDefault="0016607D" w:rsidP="00D90CA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CE838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8D3D62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A089" w14:textId="5C9A2E70" w:rsidR="0016607D" w:rsidRPr="00B75255" w:rsidRDefault="0016607D" w:rsidP="00D90CAF">
            <w:pPr>
              <w:keepNext/>
              <w:keepLines/>
              <w:rPr>
                <w:b/>
                <w:i/>
              </w:rPr>
            </w:pPr>
            <w:r w:rsidRPr="00B75255">
              <w:t xml:space="preserve">Specifikace spotřebního materiálu stanice </w:t>
            </w:r>
            <w:r w:rsidR="00C5049E" w:rsidRPr="00B75255">
              <w:t>měření</w:t>
            </w:r>
            <w:r w:rsidRPr="00B75255">
              <w:t xml:space="preserve"> surového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69A2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5C81EE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D51F59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62C2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ACFA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E070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04E7D1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5735B3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F86E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1CB3E29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2188C2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7D87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Prach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20B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ED35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3BA851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08C0FA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15E8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HCl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2C03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65AEA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A2BAC8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590CB81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C8EA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SO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8391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FAE2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2887B88D" w14:textId="77777777" w:rsidR="0016607D" w:rsidRPr="00B75255" w:rsidRDefault="0016607D" w:rsidP="0016607D">
      <w:pPr>
        <w:spacing w:line="240" w:lineRule="auto"/>
      </w:pPr>
    </w:p>
    <w:p w14:paraId="79BFC173" w14:textId="77777777" w:rsidR="0016607D" w:rsidRPr="00B75255" w:rsidRDefault="0016607D" w:rsidP="0016607D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1265"/>
        <w:gridCol w:w="1276"/>
      </w:tblGrid>
      <w:tr w:rsidR="0016607D" w:rsidRPr="00B75255" w14:paraId="01D0F3B3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C6D5CE0" w14:textId="2A78A78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92" w:name="_Toc5582036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25</w:t>
            </w:r>
            <w:bookmarkEnd w:id="192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A90E03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2F61B2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67BC4E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53F00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CF017E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AF736B" w14:textId="77777777" w:rsidTr="00BE11B0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4821CF27" w14:textId="48B09086" w:rsidR="0016607D" w:rsidRPr="00B75255" w:rsidRDefault="00BE11B0" w:rsidP="00BE11B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F6354C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67F7A90" w14:textId="4C640605" w:rsidR="0016607D" w:rsidRPr="00B75255" w:rsidRDefault="0016607D" w:rsidP="00E935C2">
            <w:pPr>
              <w:jc w:val="center"/>
              <w:rPr>
                <w:b/>
              </w:rPr>
            </w:pPr>
            <w:bookmarkStart w:id="193" w:name="_Ref282612193"/>
            <w:r w:rsidRPr="00B75255">
              <w:rPr>
                <w:b/>
              </w:rPr>
              <w:t>Spalinovody a komín</w:t>
            </w:r>
            <w:bookmarkEnd w:id="193"/>
          </w:p>
          <w:p w14:paraId="3447DC09" w14:textId="77777777" w:rsidR="00BE11B0" w:rsidRPr="00B75255" w:rsidRDefault="00BE11B0" w:rsidP="00E935C2">
            <w:pPr>
              <w:jc w:val="center"/>
              <w:rPr>
                <w:b/>
              </w:rPr>
            </w:pPr>
          </w:p>
          <w:p w14:paraId="138DDFA0" w14:textId="77777777" w:rsidR="0016607D" w:rsidRPr="00B75255" w:rsidRDefault="0016607D" w:rsidP="00E935C2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4C8B399" w14:textId="4B3E90D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29ED0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D5DB70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99BE5C3" w14:textId="14AF280F" w:rsidR="0016607D" w:rsidRPr="00B75255" w:rsidRDefault="0016607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6.1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CA316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 xml:space="preserve">Spalinovody </w:t>
            </w:r>
          </w:p>
        </w:tc>
      </w:tr>
      <w:tr w:rsidR="0016607D" w:rsidRPr="00B75255" w14:paraId="7B1C9FF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50392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0C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4BB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3B977F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32BE6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057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sz w:val="16"/>
                <w:szCs w:val="16"/>
              </w:rPr>
              <w:t>Popis použití ocelových 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2E2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976BF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3B04C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6C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případného použití potrubí z jiných materiálů než oceli. Specifikujte pro každý typ materiálu.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0A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9A3EA9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14C08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31C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ED5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105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85FDA5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6B8EE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621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Ocelová potrubí:</w:t>
            </w:r>
          </w:p>
        </w:tc>
      </w:tr>
      <w:tr w:rsidR="0016607D" w:rsidRPr="00B75255" w14:paraId="22FFE9B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48D8C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56EE" w14:textId="6FDFD2D9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982AB8" w:rsidRPr="00B75255">
              <w:t xml:space="preserve">Návrhový </w:t>
            </w:r>
            <w:r w:rsidRPr="00B75255">
              <w:t>tlak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E65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777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CC9C8E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B6E0A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930C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Teplota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84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9C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D23556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2C736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D099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59A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D80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916F0F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8FB6C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5EF1" w14:textId="21F461BF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C5049E" w:rsidRPr="00B75255">
              <w:t>Obložení</w:t>
            </w:r>
            <w:r w:rsidRPr="00B75255">
              <w:t>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0B2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D66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ADA4E7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26CD4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1AAD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185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C17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25DAE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003F3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CAC2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68C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FD7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65E0AE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4AA2C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2CF15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typ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33F7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74A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265EF3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53C1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7DEC" w14:textId="375694CF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721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W/m</w:t>
            </w:r>
            <w:r w:rsidRPr="00B75255">
              <w:rPr>
                <w:sz w:val="18"/>
                <w:vertAlign w:val="superscript"/>
              </w:rPr>
              <w:t>2</w:t>
            </w:r>
            <w:r w:rsidRPr="00B75255">
              <w:rPr>
                <w:sz w:val="18"/>
              </w:rPr>
              <w:t>/</w:t>
            </w:r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D4C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078B1E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9776F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0A0E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Opláštění,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AA3D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E4F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980CF9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4E38F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6F9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Potrubí z jiných materiály než ocel (specifikujte pro každý typ materiálu):</w:t>
            </w:r>
          </w:p>
        </w:tc>
      </w:tr>
      <w:tr w:rsidR="0016607D" w:rsidRPr="00B75255" w14:paraId="28918EC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A98DE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D464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Materiál, typ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F0A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CE9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8969D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1F5D0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D599" w14:textId="78A8B81A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982AB8" w:rsidRPr="00B75255">
              <w:t xml:space="preserve">Návrhový </w:t>
            </w:r>
            <w:r w:rsidRPr="00B75255">
              <w:t>tlak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126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6EE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17FDB5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AD4A1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6C88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Teplota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9A3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E12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B1B869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0EF6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4D57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FBE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1CC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5F44AA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07EEB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50AD" w14:textId="0F979A6D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C5049E" w:rsidRPr="00B75255">
              <w:t>Obložení</w:t>
            </w:r>
            <w:r w:rsidRPr="00B75255">
              <w:t>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E76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F2C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1E6BBB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E1CA4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FFAD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3E1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61E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EF56A2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BB761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A681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724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ED1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ACB511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F6022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0877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typ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A965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A08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805E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F31CE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8B5" w14:textId="460BF72D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6B9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W/m</w:t>
            </w:r>
            <w:r w:rsidRPr="00B75255">
              <w:rPr>
                <w:sz w:val="18"/>
                <w:vertAlign w:val="superscript"/>
              </w:rPr>
              <w:t>2</w:t>
            </w:r>
            <w:r w:rsidRPr="00B75255">
              <w:rPr>
                <w:sz w:val="18"/>
              </w:rPr>
              <w:t>/</w:t>
            </w:r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E77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3096E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BBFCC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CBB5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Opláštění,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DD2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31D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609DB6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E9E368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0711" w14:textId="5416604C" w:rsidR="0016607D" w:rsidRPr="00B75255" w:rsidRDefault="001D176B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  <w:r w:rsidRPr="00B75255">
              <w:t>Spalinov</w:t>
            </w:r>
            <w:r w:rsidR="00C5049E" w:rsidRPr="00B75255">
              <w:t>é uzávěry</w:t>
            </w:r>
          </w:p>
        </w:tc>
      </w:tr>
      <w:tr w:rsidR="0016607D" w:rsidRPr="00B75255" w14:paraId="033BC0A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341D5F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9C81" w14:textId="78C3D46D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</w:t>
            </w:r>
            <w:r w:rsidR="001D176B" w:rsidRPr="00B75255">
              <w:t>počet</w:t>
            </w:r>
            <w:r w:rsidRPr="00B75255">
              <w:t>/rozměr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D648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-/mm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64B0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ECC7AE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5AA54E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649F" w14:textId="69EF4474" w:rsidR="0016607D" w:rsidRPr="00B75255" w:rsidRDefault="00C5049E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51CF3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736A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B8161F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92ED9F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A51C" w14:textId="79793379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Materiál (kryt, </w:t>
            </w:r>
            <w:r w:rsidR="00C5049E" w:rsidRPr="00B75255">
              <w:t>uzávěr</w:t>
            </w:r>
            <w:r w:rsidRPr="00B75255">
              <w:t>, těsnění)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ED6E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-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48A9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D605B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985A7B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1666" w14:textId="77777777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Těsnost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083E" w14:textId="3EEDB863" w:rsidR="0016607D" w:rsidRPr="00B75255" w:rsidRDefault="001E1674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%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D6A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0504F7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A8B55E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8442" w14:textId="4231ED86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2"/>
              </w:numPr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Těsnicí vzduch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98CA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5BCB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EA2A63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658F5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F9415" w14:textId="39B8B06E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Doba otevření (0-100%)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C4BE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8212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904862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02065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78F0" w14:textId="40C770BA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Ovládání (elekt./pneumat.)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7C82" w14:textId="2DBBDD4B" w:rsidR="0016607D" w:rsidRPr="00B75255" w:rsidRDefault="001E1674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6D0E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2F7FF9F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D9B7EBB" w14:textId="1EA07C20" w:rsidR="0016607D" w:rsidRPr="00B75255" w:rsidRDefault="0016607D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 6.2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59896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Komín</w:t>
            </w:r>
          </w:p>
        </w:tc>
      </w:tr>
      <w:tr w:rsidR="0016607D" w:rsidRPr="00B75255" w14:paraId="32DB9A7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161EC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6BA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D8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401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78E5A7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20D0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26DB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Jmenovitá procesní data:</w:t>
            </w:r>
          </w:p>
        </w:tc>
      </w:tr>
      <w:tr w:rsidR="0016607D" w:rsidRPr="00B75255" w14:paraId="4D0FA0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30E52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5732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(bez kondenzace)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C6B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B7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311E2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877AA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5054" w14:textId="5ECB7788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 xml:space="preserve">- Rychlost spalin (plná kondenzace)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838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AF4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E5975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3FD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B7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Procesní data pro dimenzování:</w:t>
            </w:r>
          </w:p>
        </w:tc>
      </w:tr>
      <w:tr w:rsidR="0016607D" w:rsidRPr="00B75255" w14:paraId="31A5EB6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EB079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28A5" w14:textId="3EB57BCB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(bez kondenzace, max. teplota)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F92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951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2BF1A5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4548D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C882" w14:textId="535AEDFE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(plná kondenzace)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CE6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776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3B6E70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6246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1B2" w14:textId="782DCF18" w:rsidR="0016607D" w:rsidRPr="00B75255" w:rsidRDefault="00870429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Konstrukce potrubí spalin:</w:t>
            </w:r>
          </w:p>
        </w:tc>
      </w:tr>
      <w:tr w:rsidR="0016607D" w:rsidRPr="00B75255" w14:paraId="1F3F9EF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C9EEA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5BB6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Materiál 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81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61C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3A8BE2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C2F54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E342" w14:textId="7D552F05" w:rsidR="001D176B" w:rsidRPr="00B75255" w:rsidRDefault="0016607D" w:rsidP="001D176B">
            <w:pPr>
              <w:pStyle w:val="Textkomente"/>
              <w:rPr>
                <w:sz w:val="18"/>
                <w:szCs w:val="18"/>
              </w:rPr>
            </w:pPr>
            <w:r w:rsidRPr="00B75255">
              <w:t xml:space="preserve">- </w:t>
            </w:r>
            <w:r w:rsidRPr="00B75255">
              <w:rPr>
                <w:sz w:val="18"/>
                <w:szCs w:val="18"/>
              </w:rPr>
              <w:t>Vnitřní průměr potrubí (</w:t>
            </w:r>
            <w:r w:rsidR="00C5049E" w:rsidRPr="00B75255">
              <w:rPr>
                <w:sz w:val="18"/>
                <w:szCs w:val="18"/>
              </w:rPr>
              <w:t>v</w:t>
            </w:r>
            <w:r w:rsidR="001D176B" w:rsidRPr="00B75255">
              <w:rPr>
                <w:sz w:val="18"/>
                <w:szCs w:val="18"/>
              </w:rPr>
              <w:t>rchní; hlavní; průběžné</w:t>
            </w:r>
            <w:r w:rsidR="00C5049E" w:rsidRPr="00B75255">
              <w:rPr>
                <w:sz w:val="18"/>
                <w:szCs w:val="18"/>
              </w:rPr>
              <w:t>)</w:t>
            </w:r>
          </w:p>
          <w:p w14:paraId="604956F3" w14:textId="3F8B52AD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892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BE6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8B9E46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93A93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AFE0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040E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8BA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762C1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7C04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E9A9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Povrchová úprava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CBDD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C47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DC4A02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A0757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DD14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Izolace,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299A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AA8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E05DAE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4052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24A4" w14:textId="47F9C276" w:rsidR="0016607D" w:rsidRPr="00B75255" w:rsidRDefault="0016607D" w:rsidP="00E935C2">
            <w:pPr>
              <w:spacing w:line="240" w:lineRule="auto"/>
              <w:ind w:left="289" w:hanging="142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7EA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W/m</w:t>
            </w:r>
            <w:r w:rsidRPr="00B75255">
              <w:rPr>
                <w:sz w:val="18"/>
                <w:vertAlign w:val="superscript"/>
              </w:rPr>
              <w:t>2</w:t>
            </w:r>
            <w:r w:rsidRPr="00B75255">
              <w:rPr>
                <w:sz w:val="18"/>
              </w:rPr>
              <w:t>/</w:t>
            </w:r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5C5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9718C1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ACC32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E37B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Opláštění (typ)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8D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1FB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141961D9" w14:textId="0D7A6A13" w:rsidR="0016607D" w:rsidRPr="00B75255" w:rsidRDefault="0016607D" w:rsidP="0016607D">
      <w:pPr>
        <w:spacing w:line="240" w:lineRule="auto"/>
      </w:pPr>
    </w:p>
    <w:p w14:paraId="2C440D41" w14:textId="26A6BFC4" w:rsidR="0061139E" w:rsidRPr="00B75255" w:rsidRDefault="0061139E" w:rsidP="0016607D">
      <w:pPr>
        <w:spacing w:line="240" w:lineRule="auto"/>
      </w:pPr>
    </w:p>
    <w:p w14:paraId="66178DF4" w14:textId="7CA1B99E" w:rsidR="0061139E" w:rsidRPr="00B75255" w:rsidRDefault="0061139E" w:rsidP="0016607D">
      <w:pPr>
        <w:spacing w:line="240" w:lineRule="auto"/>
      </w:pPr>
    </w:p>
    <w:p w14:paraId="635ADA48" w14:textId="19271162" w:rsidR="0061139E" w:rsidRPr="00B75255" w:rsidRDefault="0061139E" w:rsidP="0016607D">
      <w:pPr>
        <w:spacing w:line="240" w:lineRule="auto"/>
      </w:pPr>
    </w:p>
    <w:p w14:paraId="0AD28990" w14:textId="5AE6C3DF" w:rsidR="0061139E" w:rsidRPr="00B75255" w:rsidRDefault="0061139E" w:rsidP="0016607D">
      <w:pPr>
        <w:spacing w:line="240" w:lineRule="auto"/>
      </w:pPr>
    </w:p>
    <w:p w14:paraId="61F5194D" w14:textId="129B237B" w:rsidR="0061139E" w:rsidRPr="00B75255" w:rsidRDefault="0061139E" w:rsidP="0016607D">
      <w:pPr>
        <w:spacing w:line="240" w:lineRule="auto"/>
      </w:pPr>
    </w:p>
    <w:p w14:paraId="64ACE7D8" w14:textId="3F70EAD3" w:rsidR="0061139E" w:rsidRPr="00B75255" w:rsidRDefault="0061139E" w:rsidP="0016607D">
      <w:pPr>
        <w:spacing w:line="240" w:lineRule="auto"/>
      </w:pPr>
    </w:p>
    <w:p w14:paraId="69ED7000" w14:textId="5EA9937C" w:rsidR="0061139E" w:rsidRPr="00B75255" w:rsidRDefault="0061139E" w:rsidP="0016607D">
      <w:pPr>
        <w:spacing w:line="240" w:lineRule="auto"/>
      </w:pPr>
    </w:p>
    <w:p w14:paraId="2A8BE03A" w14:textId="77777777" w:rsidR="0061139E" w:rsidRPr="00B75255" w:rsidRDefault="0061139E" w:rsidP="0016607D">
      <w:pPr>
        <w:spacing w:line="240" w:lineRule="auto"/>
      </w:pPr>
    </w:p>
    <w:p w14:paraId="2CCB7A8E" w14:textId="77777777" w:rsidR="0016607D" w:rsidRPr="00B75255" w:rsidRDefault="0016607D" w:rsidP="0016607D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122"/>
        <w:gridCol w:w="142"/>
        <w:gridCol w:w="1276"/>
      </w:tblGrid>
      <w:tr w:rsidR="0016607D" w:rsidRPr="00B75255" w14:paraId="197C80CD" w14:textId="77777777" w:rsidTr="00DA7352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5296052" w14:textId="136706EC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94" w:name="_Toc55820370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26</w:t>
            </w:r>
            <w:bookmarkEnd w:id="19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F60EF3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4C72C5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17FCC12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68B9E6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548EB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BFC9DC" w14:textId="77777777" w:rsidTr="00DA7352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586607E5" w14:textId="73032C45" w:rsidR="0016607D" w:rsidRPr="00B75255" w:rsidRDefault="00BE11B0" w:rsidP="00BE11B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BFA8AFA" w14:textId="79D3EB00" w:rsidR="0016607D" w:rsidRPr="00B75255" w:rsidRDefault="0016607D" w:rsidP="00BE11B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A0786E7" w14:textId="77777777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Sila a nádrže na spotřební materiál a produkty</w:t>
            </w:r>
          </w:p>
          <w:p w14:paraId="35B281CC" w14:textId="09D0CAFA" w:rsidR="00BE11B0" w:rsidRPr="00B75255" w:rsidRDefault="00BE11B0" w:rsidP="00E935C2">
            <w:pPr>
              <w:jc w:val="center"/>
              <w:rPr>
                <w:b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1C2A34F2" w14:textId="44A8E37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A3DE67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2C7014E" w14:textId="77777777" w:rsidTr="00701D4D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D42EBC" w14:textId="0DC6A5B4" w:rsidR="0016607D" w:rsidRPr="00B75255" w:rsidRDefault="0016607D">
            <w:pPr>
              <w:pStyle w:val="Zpat"/>
              <w:tabs>
                <w:tab w:val="center" w:pos="360"/>
              </w:tabs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rFonts w:ascii="Times New Roman" w:hAnsi="Times New Roman"/>
              </w:rPr>
              <w:t xml:space="preserve"> </w:t>
            </w:r>
            <w:r w:rsidRPr="00B75255">
              <w:rPr>
                <w:b/>
                <w:sz w:val="16"/>
                <w:szCs w:val="16"/>
              </w:rPr>
              <w:t>A3 sekce 7.1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111CBD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Obecný popis</w:t>
            </w:r>
          </w:p>
        </w:tc>
      </w:tr>
      <w:tr w:rsidR="0016607D" w:rsidRPr="00B75255" w14:paraId="1E3E8F2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89D84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74C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F7F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8E79B6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05BB01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0349" w14:textId="53A5F538" w:rsidR="0016607D" w:rsidRPr="00B75255" w:rsidRDefault="0016607D" w:rsidP="0061139E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C5049E" w:rsidRPr="00B75255">
              <w:rPr>
                <w:sz w:val="16"/>
                <w:szCs w:val="16"/>
              </w:rPr>
              <w:t>odstraňování</w:t>
            </w:r>
            <w:r w:rsidRPr="00B75255">
              <w:rPr>
                <w:sz w:val="16"/>
                <w:szCs w:val="16"/>
              </w:rPr>
              <w:t xml:space="preserve"> klenby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CCE7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7F2FAD9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417DF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FB0C" w14:textId="17B4D9AC" w:rsidR="0016607D" w:rsidRPr="00B75255" w:rsidRDefault="00C5049E" w:rsidP="00E935C2">
            <w:pPr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schéma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A325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747C9D9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2349F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8F639" w14:textId="0A5EE4A5" w:rsidR="0016607D" w:rsidRPr="00B75255" w:rsidRDefault="0016607D" w:rsidP="0061139E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metod</w:t>
            </w:r>
            <w:r w:rsidR="00C5049E" w:rsidRPr="00B75255">
              <w:rPr>
                <w:sz w:val="16"/>
                <w:szCs w:val="16"/>
              </w:rPr>
              <w:t>y</w:t>
            </w:r>
            <w:r w:rsidRPr="00B75255">
              <w:rPr>
                <w:sz w:val="16"/>
                <w:szCs w:val="16"/>
              </w:rPr>
              <w:t xml:space="preserve"> měření pro požární prevenci, snižování emisí, prevenci výbuchů, kontrolu funkce ventilačního sila-filtru a případně dalších zařízení.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C7B8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29A34346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BB73340" w14:textId="18CFA836" w:rsidR="0016607D" w:rsidRPr="00B75255" w:rsidRDefault="0016607D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sekce 7.2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E360679" w14:textId="77777777" w:rsidR="0016607D" w:rsidRPr="00B75255" w:rsidRDefault="0016607D" w:rsidP="007B21C2">
            <w:pPr>
              <w:rPr>
                <w:b/>
              </w:rPr>
            </w:pPr>
            <w:r w:rsidRPr="00B75255">
              <w:rPr>
                <w:b/>
              </w:rPr>
              <w:t>Adsorbent (HOK/aktivní uhlí)</w:t>
            </w:r>
          </w:p>
        </w:tc>
      </w:tr>
      <w:tr w:rsidR="00635EA6" w:rsidRPr="00B75255" w14:paraId="3DA44FA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D8D0F3" w14:textId="77777777" w:rsidR="00635EA6" w:rsidRPr="00B75255" w:rsidRDefault="00635EA6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926F" w14:textId="73650B8A" w:rsidR="00635EA6" w:rsidRPr="00B75255" w:rsidRDefault="00635EA6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BD5B" w14:textId="0EF013B2" w:rsidR="00635EA6" w:rsidRPr="00B75255" w:rsidRDefault="00635EA6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7D3D372F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DB9EA4" w14:textId="77777777" w:rsidR="00635EA6" w:rsidRPr="00B75255" w:rsidRDefault="00635EA6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BA8A" w14:textId="100F4CA4" w:rsidR="00635EA6" w:rsidRPr="00B75255" w:rsidRDefault="00C5049E" w:rsidP="00E935C2">
            <w:pPr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2C7B" w14:textId="77777777" w:rsidR="00635EA6" w:rsidRPr="00B75255" w:rsidRDefault="00635EA6" w:rsidP="00E935C2">
            <w:pPr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BC1FE5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589CE2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7CB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5B9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A9BA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7EE962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47B4BC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7BD2" w14:textId="77777777" w:rsidR="0016607D" w:rsidRPr="00B75255" w:rsidRDefault="0016607D" w:rsidP="00E935C2"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F3DE" w14:textId="77777777" w:rsidR="0016607D" w:rsidRPr="00B75255" w:rsidDel="000B1508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578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F43B88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02955A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954" w14:textId="77777777" w:rsidR="0016607D" w:rsidRPr="00B75255" w:rsidRDefault="0016607D" w:rsidP="00E935C2"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FA43" w14:textId="77777777" w:rsidR="0016607D" w:rsidRPr="00B75255" w:rsidDel="000B1508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D8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CC2BA4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0A105E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C862" w14:textId="77777777" w:rsidR="0016607D" w:rsidRPr="00B75255" w:rsidRDefault="0016607D" w:rsidP="00E935C2">
            <w:r w:rsidRPr="00B75255">
              <w:t>Obsah uhlíku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1019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67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17F63C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01093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C3BF" w14:textId="77777777" w:rsidR="0016607D" w:rsidRPr="00B75255" w:rsidRDefault="0016607D" w:rsidP="00E935C2"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6940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A7A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5961C4" w:rsidRPr="00B75255" w14:paraId="3C42F986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15322D" w14:textId="34E5D1FE" w:rsidR="005961C4" w:rsidRPr="00B75255" w:rsidRDefault="005961C4" w:rsidP="00084B36">
            <w:pPr>
              <w:pStyle w:val="Zpat"/>
              <w:spacing w:line="240" w:lineRule="auto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sekce 7.2.2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CCA0D5" w14:textId="35FBE90D" w:rsidR="005961C4" w:rsidRPr="00B75255" w:rsidRDefault="00114A4A" w:rsidP="00635EA6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 xml:space="preserve">Skladování (HOK / aktivní uhlí) </w:t>
            </w:r>
            <w:r w:rsidRPr="00B75255">
              <w:rPr>
                <w:b/>
                <w:sz w:val="16"/>
                <w:szCs w:val="16"/>
              </w:rPr>
              <w:t xml:space="preserve">- </w:t>
            </w:r>
            <w:r w:rsidR="00C5049E" w:rsidRPr="00B75255">
              <w:rPr>
                <w:b/>
                <w:sz w:val="16"/>
                <w:szCs w:val="16"/>
              </w:rPr>
              <w:t>o</w:t>
            </w:r>
            <w:r w:rsidRPr="00B75255">
              <w:rPr>
                <w:b/>
                <w:sz w:val="16"/>
                <w:szCs w:val="16"/>
              </w:rPr>
              <w:t>pce 3</w:t>
            </w:r>
          </w:p>
        </w:tc>
      </w:tr>
      <w:tr w:rsidR="00DA7352" w:rsidRPr="00B75255" w14:paraId="28E99A9E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CB32E1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CF35" w14:textId="1351C902" w:rsidR="00DA7352" w:rsidRPr="00B75255" w:rsidRDefault="00DA7352" w:rsidP="00DA7352"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C8E" w14:textId="43991D08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776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70A649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EAE4E7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3966" w14:textId="63FB846F" w:rsidR="00DA7352" w:rsidRPr="00B75255" w:rsidRDefault="00DA7352" w:rsidP="00DA7352"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E2D6" w14:textId="43148FEF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EB0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5D3C80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60614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DE0B" w14:textId="06E29619" w:rsidR="00DA7352" w:rsidRPr="00B75255" w:rsidRDefault="00DA7352" w:rsidP="00DA7352">
            <w:r w:rsidRPr="00B75255">
              <w:t>Objem brutto /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2F5B" w14:textId="3DA5017E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63F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4D6D92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E472E9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4809" w14:textId="7E371264" w:rsidR="00DA7352" w:rsidRPr="00B75255" w:rsidRDefault="00DA7352" w:rsidP="00DA7352">
            <w:pPr>
              <w:rPr>
                <w:rFonts w:cs="Arial"/>
              </w:rPr>
            </w:pPr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509E" w14:textId="21C97B71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m x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A4F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F9F957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529DD0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F47A" w14:textId="4991744B" w:rsidR="00DA7352" w:rsidRPr="00B75255" w:rsidRDefault="00DA7352" w:rsidP="00DA7352"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C3D6" w14:textId="6C273DB5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C89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473C2A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B3EEBB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4DAE" w14:textId="74BC5136" w:rsidR="00DA7352" w:rsidRPr="00B75255" w:rsidRDefault="001D176B" w:rsidP="00DA7352"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EC91" w14:textId="4E4BA965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672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8CBEC40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1A1B23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E5C1" w14:textId="47AE69FF" w:rsidR="00DA7352" w:rsidRPr="00B75255" w:rsidRDefault="00DA7352" w:rsidP="00DA7352"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075C" w14:textId="09254178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442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1C877A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C8EF32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FA99" w14:textId="7784899D" w:rsidR="00DA7352" w:rsidRPr="00B75255" w:rsidRDefault="00DA7352" w:rsidP="00DA7352">
            <w:r w:rsidRPr="00B75255">
              <w:t xml:space="preserve">Počet </w:t>
            </w:r>
            <w:r w:rsidR="001D176B" w:rsidRPr="00B75255">
              <w:t>siloměrů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AA95" w14:textId="308ECA2C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D84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0D4611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6DB5A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7E67" w14:textId="70EEB77F" w:rsidR="00DA7352" w:rsidRPr="00B75255" w:rsidRDefault="00DA7352" w:rsidP="00DA7352"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1686" w14:textId="11028836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FC1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CB23C9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9F255F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8699D9B" w14:textId="293049DF" w:rsidR="00DA7352" w:rsidRPr="00B75255" w:rsidRDefault="00DA7352" w:rsidP="00DA7352">
            <w:pPr>
              <w:rPr>
                <w:rFonts w:cs="Arial"/>
              </w:rPr>
            </w:pPr>
            <w:r w:rsidRPr="00B75255">
              <w:t>Silo, informace o dispozičním řešení: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D012F6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41E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53AF4D2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232A59" w14:textId="7174CD78" w:rsidR="00DA7352" w:rsidRPr="00B75255" w:rsidRDefault="00DA7352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31C717E" w14:textId="0BDE9521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Přepravní systém (HOK/aktivní uhlí)</w:t>
            </w:r>
          </w:p>
        </w:tc>
      </w:tr>
      <w:tr w:rsidR="00DA7352" w:rsidRPr="00B75255" w14:paraId="1A20048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CEF47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E481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1031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EDC9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29D481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5A4D9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05E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B0C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A7C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17D40F4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6E2BF05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EC8B" w14:textId="1C28576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8682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064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28EAA0A2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BDBC29" w14:textId="28FB7B17" w:rsidR="00DA7352" w:rsidRPr="00B75255" w:rsidRDefault="00DA7352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Sec. 2.3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E82546" w14:textId="76197001" w:rsidR="00DA7352" w:rsidRPr="00B75255" w:rsidRDefault="00DA7352" w:rsidP="00DA7352">
            <w:pPr>
              <w:rPr>
                <w:bCs/>
                <w:sz w:val="16"/>
                <w:szCs w:val="16"/>
              </w:rPr>
            </w:pPr>
            <w:r w:rsidRPr="00B75255">
              <w:rPr>
                <w:b/>
              </w:rPr>
              <w:t>Absorbent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používáno</w:t>
            </w:r>
          </w:p>
        </w:tc>
      </w:tr>
      <w:tr w:rsidR="00635EA6" w:rsidRPr="00B75255" w14:paraId="7D63A45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82DED9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8195" w14:textId="7FAE2A3C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111" w14:textId="4D1A8F09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04FAD7A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7F55DF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22B3" w14:textId="52AE401E" w:rsidR="00635EA6" w:rsidRPr="00B75255" w:rsidRDefault="00B36877" w:rsidP="00DA7352">
            <w:pPr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334D" w14:textId="77777777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325FC76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213527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EBE4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51B0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87D4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286D94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70955A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719E" w14:textId="77777777" w:rsidR="00DA7352" w:rsidRPr="00B75255" w:rsidRDefault="00DA7352" w:rsidP="00DA7352"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7EA8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DF1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405B68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498E65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953B" w14:textId="77777777" w:rsidR="00DA7352" w:rsidRPr="00B75255" w:rsidRDefault="00DA7352" w:rsidP="00DA7352"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B86C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E5B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6EC38F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39694F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E1F9" w14:textId="77777777" w:rsidR="00DA7352" w:rsidRPr="00B75255" w:rsidRDefault="00DA7352" w:rsidP="00DA7352">
            <w:r w:rsidRPr="00B75255">
              <w:t>Obsah aktivního absorbentu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0B56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21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171D82CE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51D19D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603C" w14:textId="77777777" w:rsidR="00DA7352" w:rsidRPr="00B75255" w:rsidRDefault="00DA7352" w:rsidP="00DA7352"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9C5C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E68F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6669342" w14:textId="77777777" w:rsidTr="00DA7352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22FDFCB" w14:textId="52ADFCFE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A9491C" w14:textId="2833965A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Systém přepravy čerstvého absorbentu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</w:t>
            </w:r>
            <w:r w:rsidRPr="00B75255">
              <w:t xml:space="preserve"> </w:t>
            </w:r>
          </w:p>
        </w:tc>
      </w:tr>
      <w:tr w:rsidR="00DA7352" w:rsidRPr="00B75255" w14:paraId="5BD9FFB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82C2DE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07F2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CEBF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245D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62923B4C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33FA1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A37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EFC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07A0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158DC3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EF9B8F7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93D9" w14:textId="01DEAB1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EDE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C3B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C5C9E00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904B4D9" w14:textId="77CF7BBB" w:rsidR="00DA7352" w:rsidRPr="00B75255" w:rsidRDefault="00DA7352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lastRenderedPageBreak/>
              <w:t>A3 sekce 7.3.2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9AA946" w14:textId="7F456666" w:rsidR="00DA7352" w:rsidRPr="00B75255" w:rsidRDefault="00635EA6" w:rsidP="00DA735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Systém přepravy čerstvého absorbentu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</w:t>
            </w:r>
            <w:r w:rsidRPr="00B75255">
              <w:t xml:space="preserve"> </w:t>
            </w:r>
          </w:p>
        </w:tc>
      </w:tr>
      <w:tr w:rsidR="00635EA6" w:rsidRPr="00B75255" w14:paraId="70B0BDDD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7F4C61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3722" w14:textId="0C1758CF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FA7E" w14:textId="4841DD88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5EF109E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694CA8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C065" w14:textId="53C4597B" w:rsidR="00635EA6" w:rsidRPr="00B75255" w:rsidRDefault="00635EA6" w:rsidP="00635EA6">
            <w:pPr>
              <w:spacing w:line="276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B36877" w:rsidRPr="00B75255">
              <w:rPr>
                <w:sz w:val="16"/>
                <w:szCs w:val="16"/>
              </w:rPr>
              <w:t xml:space="preserve">odstraňování </w:t>
            </w:r>
            <w:r w:rsidRPr="00B75255">
              <w:rPr>
                <w:sz w:val="16"/>
                <w:szCs w:val="16"/>
              </w:rPr>
              <w:t>klenby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A3BC" w14:textId="77777777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3FD56A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2628FC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3439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3F08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E4F5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34518BA8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F33C95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0522" w14:textId="77777777" w:rsidR="00DA7352" w:rsidRPr="00B75255" w:rsidRDefault="00DA7352" w:rsidP="00DA7352"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BD7F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8A4D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DA1F94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67842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70A9" w14:textId="77777777" w:rsidR="00DA7352" w:rsidRPr="00B75255" w:rsidRDefault="00DA7352" w:rsidP="00DA7352"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C87B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m/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DC4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C890BD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E4A59B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078B" w14:textId="4ECEBC3D" w:rsidR="00DA7352" w:rsidRPr="00B75255" w:rsidRDefault="00DA7352" w:rsidP="00DA7352"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5057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E23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09DAD2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6630FD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4163" w14:textId="7EA94076" w:rsidR="00DA7352" w:rsidRPr="00B75255" w:rsidRDefault="00DA7352" w:rsidP="00DA7352">
            <w:r w:rsidRPr="00B75255">
              <w:t>Objem brutto /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6F6" w14:textId="3E1AF643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169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8894D2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B0957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8F7B" w14:textId="2B664ADF" w:rsidR="00DA7352" w:rsidRPr="00B75255" w:rsidRDefault="00DA7352" w:rsidP="00DA7352"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3B1" w14:textId="0E532162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A74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52ACAD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97B888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EFE31" w14:textId="10CF0502" w:rsidR="00DA7352" w:rsidRPr="00B75255" w:rsidRDefault="001D176B" w:rsidP="00DA7352">
            <w:pPr>
              <w:spacing w:line="240" w:lineRule="auto"/>
              <w:rPr>
                <w:rFonts w:cs="Arial"/>
              </w:rPr>
            </w:pPr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6DE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F1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7FB5F81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B4F773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B09F" w14:textId="29EE6A6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A64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5F9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6E19B59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2FBF72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949E" w14:textId="60D35CC8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  <w:r w:rsidR="001D176B" w:rsidRPr="00B75255">
              <w:t xml:space="preserve"> siloměrů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2CE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203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A4209F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11761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BC4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D5A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2EE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7C93A7DC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B683F58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2E28B" w14:textId="6131878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Silo, informace o dispozičním řešení: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9C49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A36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635EA6" w:rsidRPr="00B75255" w14:paraId="52821DC1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B22E82F" w14:textId="6DCA9E81" w:rsidR="00635EA6" w:rsidRPr="00B75255" w:rsidRDefault="00635EA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 2.3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123B85" w14:textId="2EA9B7F9" w:rsidR="00635EA6" w:rsidRPr="00B75255" w:rsidRDefault="00635EA6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Absorbent (nehašené vápno)</w:t>
            </w:r>
          </w:p>
        </w:tc>
      </w:tr>
      <w:tr w:rsidR="00635EA6" w:rsidRPr="00B75255" w14:paraId="396EE2A9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DD8E0D" w14:textId="77777777" w:rsidR="00635EA6" w:rsidRPr="00B75255" w:rsidRDefault="00635EA6" w:rsidP="00635EA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120D" w14:textId="7D258B21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F58C" w14:textId="24575EC3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70E35183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BD1C69" w14:textId="77777777" w:rsidR="00635EA6" w:rsidRPr="00B75255" w:rsidRDefault="00635EA6" w:rsidP="00635EA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E307" w14:textId="4003A1B3" w:rsidR="00635EA6" w:rsidRPr="00B75255" w:rsidRDefault="00B36877" w:rsidP="00635EA6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592F" w14:textId="77777777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62FCBC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BC570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2A59" w14:textId="00BDACAE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5AA5" w14:textId="07963906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3C44" w14:textId="29165C4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726B4C6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D6196F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A10D" w14:textId="59DF88A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2E83" w14:textId="6F8ADB0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39A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A95DCED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5F1237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9920" w14:textId="3D01880A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55F7" w14:textId="7ECCC211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A99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D6498F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05963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16AC4" w14:textId="103E0F99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Obsah aktivního absorbentu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BB6B" w14:textId="37E9192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C60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7834AED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74D0BD4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A486" w14:textId="0476CC5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80B9" w14:textId="5C89803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FD1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1A18B8B4" w14:textId="77777777" w:rsidTr="00635EA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71E40D" w14:textId="112FB885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A3,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834BBE2" w14:textId="44ECBB7B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Systém přepravy čerstvého absorbentu (nehašené vápno)</w:t>
            </w:r>
          </w:p>
        </w:tc>
      </w:tr>
      <w:tr w:rsidR="00DA7352" w:rsidRPr="00B75255" w14:paraId="50416EF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727E93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952F" w14:textId="3BE9627C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065E" w14:textId="0373F3F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F2E7" w14:textId="1263C23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E1A739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71A77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8C0D" w14:textId="181EB69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C9C0" w14:textId="6D505776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6D4B2" w14:textId="3E382D13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416F110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D0B01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F69E" w14:textId="665F2C7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DA12" w14:textId="27B1EB52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DA1A" w14:textId="6F9D7F7B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59C48780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5D8BC6" w14:textId="6EC69151" w:rsidR="00DA7352" w:rsidRPr="00B75255" w:rsidRDefault="00DA7352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 7.3.3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3817DD1" w14:textId="1EB7CC5B" w:rsidR="00DA7352" w:rsidRPr="00B75255" w:rsidRDefault="00DA7352" w:rsidP="00DA735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</w:rPr>
              <w:t>Silo na čerstvý absorbent (nehašené vápno)</w:t>
            </w:r>
            <w:r w:rsidRPr="00B75255">
              <w:rPr>
                <w:b/>
                <w:sz w:val="16"/>
                <w:szCs w:val="16"/>
              </w:rPr>
              <w:t xml:space="preserve">– </w:t>
            </w:r>
            <w:r w:rsidR="00B36877" w:rsidRPr="00B75255">
              <w:rPr>
                <w:b/>
                <w:sz w:val="16"/>
                <w:szCs w:val="16"/>
              </w:rPr>
              <w:t>o</w:t>
            </w:r>
            <w:r w:rsidRPr="00B75255">
              <w:rPr>
                <w:b/>
                <w:sz w:val="16"/>
                <w:szCs w:val="16"/>
              </w:rPr>
              <w:t>pce 4</w:t>
            </w:r>
          </w:p>
        </w:tc>
      </w:tr>
      <w:tr w:rsidR="00635EA6" w:rsidRPr="00B75255" w14:paraId="03ABF7E7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BE9182" w14:textId="77777777" w:rsidR="00635EA6" w:rsidRPr="00B75255" w:rsidRDefault="00635EA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7DC8" w14:textId="0425DF3A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4E8C" w14:textId="155F01EC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6440675C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499B22" w14:textId="77777777" w:rsidR="00635EA6" w:rsidRPr="00B75255" w:rsidRDefault="00635EA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635C" w14:textId="0C277409" w:rsidR="00635EA6" w:rsidRPr="00B75255" w:rsidRDefault="00635EA6" w:rsidP="00DA7352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B36877" w:rsidRPr="00B75255">
              <w:rPr>
                <w:sz w:val="16"/>
                <w:szCs w:val="16"/>
              </w:rPr>
              <w:t xml:space="preserve">odstraňování </w:t>
            </w:r>
            <w:r w:rsidRPr="00B75255">
              <w:rPr>
                <w:sz w:val="16"/>
                <w:szCs w:val="16"/>
              </w:rPr>
              <w:t>klenby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8B94" w14:textId="77777777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084B36" w:rsidRPr="00B75255" w14:paraId="71CEBB25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0460DD" w14:textId="77777777" w:rsidR="00084B36" w:rsidRPr="00B75255" w:rsidRDefault="00084B3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C6E3" w14:textId="232A8974" w:rsidR="00084B36" w:rsidRPr="00B75255" w:rsidRDefault="00084B36" w:rsidP="00DA7352">
            <w:pPr>
              <w:spacing w:line="240" w:lineRule="auto"/>
              <w:rPr>
                <w:sz w:val="16"/>
                <w:szCs w:val="16"/>
              </w:rPr>
            </w:pPr>
            <w:r w:rsidRPr="00B75255">
              <w:t>Silo, informace o dispozičním řešení: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F30A" w14:textId="77777777" w:rsidR="00084B36" w:rsidRPr="00B75255" w:rsidRDefault="00084B3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81D5C0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8F2BC4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D81F" w14:textId="3E7C683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CF8A" w14:textId="45B765A4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B667" w14:textId="27C325F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5C8D71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FB7B8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F7EE" w14:textId="0495137C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26CD" w14:textId="661934D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48E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C19400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F02DC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DDE6" w14:textId="700D102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A4E1" w14:textId="40322952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m/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544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61D245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63BD20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3404" w14:textId="5F68179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4A8E" w14:textId="375EC04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FFE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998402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A6E53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C234" w14:textId="4903EA6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Objem brutto/netto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2075" w14:textId="3644D74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DAA2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6BDF0F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E321E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FBDB" w14:textId="0A0462F1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BEF9" w14:textId="6554735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3C0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02857E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D28561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BCEC" w14:textId="793D2118" w:rsidR="00DA7352" w:rsidRPr="00B75255" w:rsidRDefault="001D176B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65AD" w14:textId="05E1AA3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83AD" w14:textId="3D4C913F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E65D12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6C1A491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327B" w14:textId="3D6CE25F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06C" w14:textId="1535311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D3F9" w14:textId="34A97D13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342E02A1" w14:textId="77777777" w:rsidTr="00084B3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15628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29C3" w14:textId="54CAB70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Počet </w:t>
            </w:r>
            <w:r w:rsidR="001D176B" w:rsidRPr="00B75255">
              <w:t>siloměrů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11AD" w14:textId="01269F64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1301" w14:textId="41BD67D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3D1AF46" w14:textId="77777777" w:rsidTr="00084B36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427984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BC8E" w14:textId="1A466D6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73B8" w14:textId="1ADF6E0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3569" w14:textId="088D783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0D0D8BC8" w14:textId="701383C6" w:rsidR="0016607D" w:rsidRPr="00B75255" w:rsidRDefault="0016607D" w:rsidP="0016607D">
      <w:pPr>
        <w:spacing w:line="240" w:lineRule="auto"/>
        <w:rPr>
          <w:rFonts w:cs="Arial"/>
          <w:b/>
          <w:bCs/>
          <w:caps/>
          <w:color w:val="009DE0"/>
          <w:sz w:val="28"/>
          <w:szCs w:val="32"/>
        </w:rPr>
      </w:pPr>
      <w:del w:id="195" w:author="Pavel Slezák" w:date="2025-03-12T02:47:00Z" w16du:dateUtc="2025-03-12T01:47:00Z">
        <w:r w:rsidRPr="00B75255" w:rsidDel="00F465EB">
          <w:lastRenderedPageBreak/>
          <w:br w:type="page"/>
        </w:r>
      </w:del>
    </w:p>
    <w:p w14:paraId="5BB83A6A" w14:textId="609B40DA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96" w:name="_Toc378064110"/>
      <w:bookmarkStart w:id="197" w:name="_Toc30097111"/>
      <w:bookmarkStart w:id="198" w:name="_Toc192640132"/>
      <w:r w:rsidRPr="00B75255">
        <w:t xml:space="preserve">Turbína/generátor a </w:t>
      </w:r>
      <w:bookmarkEnd w:id="196"/>
      <w:bookmarkEnd w:id="197"/>
      <w:r w:rsidR="00B36877" w:rsidRPr="00B75255">
        <w:t>topné kondenzátory</w:t>
      </w:r>
      <w:bookmarkEnd w:id="198"/>
    </w:p>
    <w:p w14:paraId="7D32D735" w14:textId="30D26A73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A4 </w:t>
      </w:r>
      <w:r w:rsidRPr="00B75255">
        <w:rPr>
          <w:i/>
          <w:iCs/>
        </w:rPr>
        <w:t>Technické specifikace pro turbínu/generátor a kondenzátory</w:t>
      </w:r>
    </w:p>
    <w:p w14:paraId="5B1A11E6" w14:textId="3E8C46A2" w:rsidR="00124446" w:rsidRPr="00B75255" w:rsidRDefault="00124446" w:rsidP="0016607D"/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969"/>
        <w:gridCol w:w="1134"/>
        <w:gridCol w:w="142"/>
        <w:gridCol w:w="1559"/>
        <w:gridCol w:w="1134"/>
      </w:tblGrid>
      <w:tr w:rsidR="00C0438B" w:rsidRPr="00B75255" w14:paraId="29B7CBFF" w14:textId="77777777" w:rsidTr="00E152A2">
        <w:trPr>
          <w:cantSplit/>
          <w:trHeight w:val="450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D1089C5" w14:textId="37F75740" w:rsidR="00C0438B" w:rsidRPr="00B75255" w:rsidRDefault="00ED1973" w:rsidP="00E152A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99" w:name="_Toc5582037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27</w:t>
            </w:r>
            <w:bookmarkEnd w:id="19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E824467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5686E461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F44996" w14:textId="77777777" w:rsidR="00C0438B" w:rsidRPr="00B75255" w:rsidRDefault="00C0438B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C0438B" w:rsidRPr="00B75255" w14:paraId="0993AE44" w14:textId="77777777" w:rsidTr="00E027CA">
        <w:trPr>
          <w:cantSplit/>
          <w:trHeight w:val="450"/>
          <w:tblHeader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B19BA93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5175112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1A8E1E2C" w14:textId="256C9C49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  <w:r w:rsidR="00FF5C81">
              <w:rPr>
                <w:b/>
                <w:bCs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3160F6">
              <w:rPr>
                <w:rFonts w:cs="Arial"/>
                <w:b/>
                <w:bCs/>
              </w:rPr>
              <w:t xml:space="preserve"> ve smyslu odst. 3.1 písm. b) a odst. 3.9. zadávací dokumentace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75DBCF17" w14:textId="7D81CA31" w:rsidR="00C0438B" w:rsidRPr="00B75255" w:rsidRDefault="00490C8E" w:rsidP="00E152A2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Obecně</w:t>
            </w:r>
          </w:p>
          <w:p w14:paraId="0CA489D6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1F48A08D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043F17A" w14:textId="77777777" w:rsidR="00C0438B" w:rsidRPr="00B75255" w:rsidRDefault="00C0438B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E027CA" w:rsidRPr="00B75255" w14:paraId="44306B00" w14:textId="77777777" w:rsidTr="00E027CA">
        <w:trPr>
          <w:cantSplit/>
          <w:trHeight w:val="283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517572" w14:textId="38648768" w:rsidR="00E027CA" w:rsidRPr="00B75255" w:rsidRDefault="00E027CA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E138C6D" w14:textId="77777777" w:rsidR="00E027CA" w:rsidRPr="00B75255" w:rsidRDefault="00E027CA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3EFF0EBC" w14:textId="77777777" w:rsidR="00E027CA" w:rsidRPr="00B75255" w:rsidRDefault="00E027CA" w:rsidP="00E152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9E513AB" w14:textId="77777777" w:rsidR="00E027CA" w:rsidRPr="00B75255" w:rsidRDefault="00E027CA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FF5C81" w:rsidRPr="00B75255" w14:paraId="7E1BBCD4" w14:textId="77777777" w:rsidTr="001B05C0">
        <w:trPr>
          <w:cantSplit/>
          <w:trHeight w:val="283"/>
          <w:tblHeader/>
        </w:trPr>
        <w:tc>
          <w:tcPr>
            <w:tcW w:w="644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00176F23" w14:textId="5AA52070" w:rsidR="00FF5C81" w:rsidRDefault="00FF5C81" w:rsidP="00E152A2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(ne)využití volitelné opce</w:t>
            </w:r>
            <w:r w:rsidR="00E11A29">
              <w:rPr>
                <w:rFonts w:cs="Arial"/>
              </w:rPr>
              <w:t xml:space="preserve"> pro jednání</w:t>
            </w:r>
            <w:r>
              <w:rPr>
                <w:rFonts w:cs="Arial"/>
              </w:rPr>
              <w:t>:</w:t>
            </w:r>
          </w:p>
          <w:p w14:paraId="1AB49C6E" w14:textId="66E5D95E" w:rsidR="00FF5C81" w:rsidRPr="00B75255" w:rsidRDefault="00FF5C81" w:rsidP="00E152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E1E505" w14:textId="77777777" w:rsidR="00FF5C81" w:rsidRPr="00B75255" w:rsidRDefault="00FF5C81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C0438B" w:rsidRPr="00B75255" w14:paraId="201CEF94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75C13E" w14:textId="551DEA26" w:rsidR="00C0438B" w:rsidRPr="00B75255" w:rsidRDefault="00C0438B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383533C" w14:textId="0DADB92B" w:rsidR="00C0438B" w:rsidRPr="00B75255" w:rsidRDefault="00C0438B" w:rsidP="00E152A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požadavky</w:t>
            </w:r>
          </w:p>
        </w:tc>
      </w:tr>
      <w:tr w:rsidR="00C0438B" w:rsidRPr="00B75255" w14:paraId="3C0AAD9B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1FBEE2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ADD6" w14:textId="77777777" w:rsidR="00C0438B" w:rsidRPr="00B75255" w:rsidRDefault="00C0438B" w:rsidP="00E152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9408" w14:textId="77777777" w:rsidR="00C0438B" w:rsidRPr="00B75255" w:rsidRDefault="00C0438B" w:rsidP="00E152A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C0438B" w:rsidRPr="00B75255" w14:paraId="53CCA37B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1AA36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20E2" w14:textId="0F6DD418" w:rsidR="001D176B" w:rsidRPr="00B75255" w:rsidRDefault="00C0438B" w:rsidP="001D176B">
            <w:pPr>
              <w:pStyle w:val="Textkomente"/>
              <w:rPr>
                <w:sz w:val="16"/>
              </w:rPr>
            </w:pPr>
            <w:r w:rsidRPr="00B75255">
              <w:rPr>
                <w:sz w:val="16"/>
              </w:rPr>
              <w:t xml:space="preserve">Popis metody a postupu pro uvádění do provozu a odstavení </w:t>
            </w:r>
            <w:r w:rsidR="006542C9" w:rsidRPr="00B75255">
              <w:rPr>
                <w:sz w:val="16"/>
              </w:rPr>
              <w:t>Linky</w:t>
            </w:r>
            <w:r w:rsidRPr="00B75255">
              <w:rPr>
                <w:sz w:val="16"/>
              </w:rPr>
              <w:t xml:space="preserve">, který ukazuje, že turbína je schopná </w:t>
            </w:r>
            <w:r w:rsidR="001D176B" w:rsidRPr="00B75255">
              <w:rPr>
                <w:sz w:val="16"/>
              </w:rPr>
              <w:t xml:space="preserve">najíždění </w:t>
            </w:r>
            <w:r w:rsidRPr="00B75255">
              <w:rPr>
                <w:sz w:val="16"/>
              </w:rPr>
              <w:t xml:space="preserve">bez </w:t>
            </w:r>
            <w:r w:rsidR="00E241FA" w:rsidRPr="00B75255">
              <w:rPr>
                <w:sz w:val="16"/>
              </w:rPr>
              <w:t xml:space="preserve">ztráty </w:t>
            </w:r>
            <w:r w:rsidRPr="00B75255">
              <w:rPr>
                <w:sz w:val="16"/>
              </w:rPr>
              <w:t xml:space="preserve">páry přes střechu. Musí být zahrnuty </w:t>
            </w:r>
            <w:r w:rsidR="001D176B" w:rsidRPr="00B75255">
              <w:rPr>
                <w:sz w:val="16"/>
              </w:rPr>
              <w:t xml:space="preserve">najížděcí a odstavovací křivky </w:t>
            </w:r>
          </w:p>
          <w:p w14:paraId="0AABD926" w14:textId="5DEED2C7" w:rsidR="00C0438B" w:rsidRPr="00B75255" w:rsidRDefault="00C0438B" w:rsidP="00E152A2">
            <w:pPr>
              <w:spacing w:line="240" w:lineRule="auto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4045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</w:p>
        </w:tc>
      </w:tr>
      <w:tr w:rsidR="00C0438B" w:rsidRPr="00B75255" w14:paraId="1D601253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A88ECE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6EF9" w14:textId="77777777" w:rsidR="00C0438B" w:rsidRPr="00B75255" w:rsidRDefault="00C0438B" w:rsidP="00E152A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Trvání a četnost intervalů údržby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FCEE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</w:p>
        </w:tc>
      </w:tr>
      <w:tr w:rsidR="00C0438B" w:rsidRPr="00B75255" w14:paraId="5F62A6C3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ABC828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5D62" w14:textId="77777777" w:rsidR="00C0438B" w:rsidRPr="00B75255" w:rsidRDefault="00C0438B" w:rsidP="00E152A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4D2A94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4F86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C0438B" w:rsidRPr="00B75255" w14:paraId="73A57495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A473EF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83A5" w14:textId="036E64E1" w:rsidR="00C0438B" w:rsidRPr="00B75255" w:rsidRDefault="00C0438B" w:rsidP="00E152A2">
            <w:pPr>
              <w:spacing w:line="240" w:lineRule="auto"/>
              <w:ind w:leftChars="-8" w:hangingChars="8" w:hanging="14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 xml:space="preserve">Doby </w:t>
            </w:r>
            <w:r w:rsidR="006542C9" w:rsidRPr="00B75255">
              <w:t xml:space="preserve">najíždění </w:t>
            </w:r>
            <w:r w:rsidRPr="00B75255">
              <w:t>na 100% zatížení při: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73965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931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50B77005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76690C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C102" w14:textId="460CFA99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studené turbíně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0146CA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hod.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7DC9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160682FF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514E27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FBF1" w14:textId="110E6C5A" w:rsidR="00C0438B" w:rsidRPr="00B75255" w:rsidRDefault="001D176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teplé najíždění</w:t>
            </w:r>
            <w:r w:rsidR="00C0438B" w:rsidRPr="00B75255">
              <w:t xml:space="preserve"> (s podtlakem)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E13B39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hod.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B80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5FE7CF9A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C3400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A2CB" w14:textId="77777777" w:rsidR="00C0438B" w:rsidRPr="00B75255" w:rsidRDefault="00C0438B" w:rsidP="00E152A2">
            <w:pPr>
              <w:spacing w:line="240" w:lineRule="auto"/>
              <w:ind w:leftChars="-8" w:hangingChars="8" w:hanging="14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Výroba hlavních komponentů: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90178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0328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09A2517A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142665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AFB" w14:textId="52680FD9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Turbína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A4D44D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750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7E9346BD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1C6BF2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E659" w14:textId="475FC8F7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Generátor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42D074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D01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4F23F477" w14:textId="77777777" w:rsidTr="00C0438B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0DC3EF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A1BB" w14:textId="29CC8E7C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Převodovka (je-li požadována)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A37127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C68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14082" w:rsidRPr="00B75255" w14:paraId="2CBBC583" w14:textId="77777777" w:rsidTr="00490C8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834693" w14:textId="77777777" w:rsidR="00414082" w:rsidRPr="00B75255" w:rsidRDefault="00414082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766D" w14:textId="60E46EBC" w:rsidR="00414082" w:rsidRPr="00B75255" w:rsidRDefault="00414082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Kondenzátory včetně čerpadel na kondenzát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72BB5" w14:textId="77777777" w:rsidR="00414082" w:rsidRPr="00B75255" w:rsidRDefault="00414082" w:rsidP="00E152A2">
            <w:pPr>
              <w:spacing w:line="240" w:lineRule="auto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9F30" w14:textId="77777777" w:rsidR="00414082" w:rsidRPr="00B75255" w:rsidRDefault="00414082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7EB45EE2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1665C83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DAEB" w14:textId="51E8FB61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Bypassový systém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62E3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648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7F194F4C" w14:textId="77777777" w:rsidTr="008A796E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3A6D0A" w14:textId="03EA08FB" w:rsidR="008A796E" w:rsidRPr="00B75255" w:rsidRDefault="008A796E" w:rsidP="008A796E">
            <w:pPr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75255">
              <w:rPr>
                <w:rFonts w:asciiTheme="majorHAnsi" w:hAnsiTheme="majorHAnsi"/>
                <w:b/>
                <w:bCs/>
                <w:sz w:val="16"/>
                <w:szCs w:val="16"/>
              </w:rPr>
              <w:t>A4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B6FD1E" w14:textId="3D20BC24" w:rsidR="008A796E" w:rsidRPr="00B75255" w:rsidRDefault="006542C9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rFonts w:asciiTheme="majorHAnsi" w:hAnsiTheme="majorHAnsi"/>
                <w:b/>
                <w:bCs/>
              </w:rPr>
              <w:t>Přívod e</w:t>
            </w:r>
            <w:r w:rsidR="008A796E" w:rsidRPr="00B75255">
              <w:rPr>
                <w:rFonts w:asciiTheme="majorHAnsi" w:hAnsiTheme="majorHAnsi"/>
                <w:b/>
                <w:bCs/>
              </w:rPr>
              <w:t>lektro a přívod chlazení</w:t>
            </w:r>
          </w:p>
        </w:tc>
      </w:tr>
      <w:tr w:rsidR="008A796E" w:rsidRPr="00B75255" w14:paraId="078741BA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A415C4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F612" w14:textId="508522F1" w:rsidR="008A796E" w:rsidRPr="00B75255" w:rsidRDefault="008A796E" w:rsidP="008A796E">
            <w:p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3B94C" w14:textId="1E9A60C1" w:rsidR="008A796E" w:rsidRPr="00B75255" w:rsidRDefault="008A796E" w:rsidP="008A796E">
            <w:p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919E" w14:textId="237E807D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A796E" w:rsidRPr="00B75255" w14:paraId="2CCBE630" w14:textId="77777777" w:rsidTr="00131BCA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9D7BA2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3E04" w14:textId="41248086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rFonts w:asciiTheme="majorHAnsi" w:hAnsiTheme="majorHAnsi"/>
              </w:rPr>
              <w:t>Spotřeba energie (400 V)</w:t>
            </w:r>
          </w:p>
        </w:tc>
      </w:tr>
      <w:tr w:rsidR="008A796E" w:rsidRPr="00B75255" w14:paraId="4149BFCD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4F77B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1C1A" w14:textId="69F5013A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DD2EE" w14:textId="405C73FC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EB39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4A51D035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3891BE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E737" w14:textId="5CFD4020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21DD82" w14:textId="13981AAE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845E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6B15D60C" w14:textId="77777777" w:rsidTr="004F57D6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78E812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D31B" w14:textId="4A87CF62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E811D" w14:textId="4BEC58DF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E1E5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F57D6" w:rsidRPr="00B75255" w14:paraId="259D13B8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F0CEA5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F1B09" w14:textId="242D7A09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Chlazení komponent</w:t>
            </w:r>
          </w:p>
        </w:tc>
      </w:tr>
      <w:tr w:rsidR="004F57D6" w:rsidRPr="00B75255" w14:paraId="0B15E212" w14:textId="77777777" w:rsidTr="004F57D6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01B012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70C4" w14:textId="7B1DF352" w:rsidR="004F57D6" w:rsidRPr="00B75255" w:rsidRDefault="004F57D6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EDAF5" w14:textId="4FDFF5C6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B4FB" w14:textId="77777777" w:rsidR="004F57D6" w:rsidRPr="00B75255" w:rsidRDefault="004F57D6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F57D6" w:rsidRPr="00B75255" w14:paraId="746C6529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2AE74DB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BC5E" w14:textId="71882F10" w:rsidR="004F57D6" w:rsidRPr="00B75255" w:rsidRDefault="004F57D6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82E93" w14:textId="63184F1A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A1BC" w14:textId="77777777" w:rsidR="004F57D6" w:rsidRPr="00B75255" w:rsidRDefault="004F57D6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</w:tbl>
    <w:p w14:paraId="2D1E903A" w14:textId="0AFAAE80" w:rsidR="00490C8E" w:rsidRPr="00B75255" w:rsidRDefault="00490C8E"/>
    <w:p w14:paraId="4E050DDC" w14:textId="634DF4BB" w:rsidR="0061139E" w:rsidRPr="00B75255" w:rsidRDefault="0061139E"/>
    <w:p w14:paraId="40B2A185" w14:textId="7D5F246F" w:rsidR="0061139E" w:rsidRPr="00B75255" w:rsidRDefault="0061139E"/>
    <w:p w14:paraId="4605BA93" w14:textId="3138C0B6" w:rsidR="0061139E" w:rsidRPr="00B75255" w:rsidRDefault="0061139E"/>
    <w:p w14:paraId="6945E6C6" w14:textId="26FD3864" w:rsidR="0061139E" w:rsidRPr="00B75255" w:rsidRDefault="0061139E"/>
    <w:p w14:paraId="5B692DF1" w14:textId="1095B3C9" w:rsidR="0061139E" w:rsidRPr="00B75255" w:rsidRDefault="0061139E"/>
    <w:p w14:paraId="5A1EDB98" w14:textId="73807628" w:rsidR="0061139E" w:rsidRPr="00B75255" w:rsidRDefault="0061139E"/>
    <w:p w14:paraId="0CBB32D1" w14:textId="47FF9599" w:rsidR="0061139E" w:rsidRPr="00B75255" w:rsidRDefault="0061139E"/>
    <w:p w14:paraId="331AE50D" w14:textId="77777777" w:rsidR="0061139E" w:rsidRPr="00B75255" w:rsidRDefault="0061139E"/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967"/>
        <w:gridCol w:w="1134"/>
        <w:gridCol w:w="142"/>
        <w:gridCol w:w="1559"/>
        <w:gridCol w:w="1136"/>
      </w:tblGrid>
      <w:tr w:rsidR="0016607D" w:rsidRPr="00B75255" w14:paraId="08D90183" w14:textId="77777777" w:rsidTr="00D90CAF">
        <w:trPr>
          <w:cantSplit/>
          <w:trHeight w:val="450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84E8CA1" w14:textId="254BF681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200" w:name="_Toc5582037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28</w:t>
            </w:r>
            <w:bookmarkEnd w:id="20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875D2B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2B222C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90DFE13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16607D" w:rsidRPr="00B75255" w14:paraId="472B5D46" w14:textId="77777777" w:rsidTr="00D90CAF">
        <w:trPr>
          <w:cantSplit/>
          <w:trHeight w:val="450"/>
          <w:tblHeader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81BB39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9C4854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96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3392F0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4AC658F5" w14:textId="61CAADC4" w:rsidR="0016607D" w:rsidRPr="00B75255" w:rsidRDefault="0016607D" w:rsidP="00E935C2">
            <w:pPr>
              <w:jc w:val="center"/>
              <w:rPr>
                <w:b/>
              </w:rPr>
            </w:pPr>
            <w:bookmarkStart w:id="201" w:name="_Ref282529648"/>
            <w:r w:rsidRPr="00B75255">
              <w:rPr>
                <w:b/>
              </w:rPr>
              <w:t>Turbína</w:t>
            </w:r>
            <w:bookmarkEnd w:id="201"/>
            <w:r w:rsidR="00FF5C81">
              <w:rPr>
                <w:b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364F84F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23AC1E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D28F428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E027CA" w:rsidRPr="00B75255" w14:paraId="021B089C" w14:textId="77777777" w:rsidTr="00D90CAF">
        <w:trPr>
          <w:cantSplit/>
          <w:trHeight w:val="283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56E5DEA" w14:textId="09B596DA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158B28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338883BB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7325CB3" w14:textId="77777777" w:rsidR="00E027CA" w:rsidRPr="00B75255" w:rsidRDefault="00E027CA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16607D" w:rsidRPr="00B75255" w14:paraId="3ED6DD6C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E81EF20" w14:textId="14BA48D1" w:rsidR="0016607D" w:rsidRPr="00B75255" w:rsidRDefault="0016607D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2 + 3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BF66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Parní turbína, odběr z turbíny a ucpávky</w:t>
            </w:r>
          </w:p>
        </w:tc>
      </w:tr>
      <w:tr w:rsidR="0016607D" w:rsidRPr="00B75255" w14:paraId="104AD1A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F95F43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5DD1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D18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CFEA86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5A0628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E422" w14:textId="715F6C2B" w:rsidR="0016607D" w:rsidRPr="00B75255" w:rsidRDefault="00483BEE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Ř</w:t>
            </w:r>
            <w:r w:rsidR="0016607D" w:rsidRPr="00B75255">
              <w:rPr>
                <w:sz w:val="16"/>
                <w:szCs w:val="16"/>
              </w:rPr>
              <w:t xml:space="preserve">ez turbíny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97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03D0F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9066CB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43A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 parních ucpávek a jeho ovládání.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2E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D9330F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735257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B491" w14:textId="1578548B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Počet, typ a umístění bezpečnostních zařízení</w:t>
            </w:r>
            <w:r w:rsidR="006542C9" w:rsidRPr="00B75255">
              <w:rPr>
                <w:sz w:val="16"/>
                <w:szCs w:val="16"/>
              </w:rPr>
              <w:t xml:space="preserve"> včetně návrhového tlaku instalovaných</w:t>
            </w:r>
            <w:r w:rsidRPr="00B75255">
              <w:rPr>
                <w:sz w:val="16"/>
                <w:szCs w:val="16"/>
              </w:rPr>
              <w:t xml:space="preserve"> </w:t>
            </w:r>
            <w:r w:rsidR="006542C9" w:rsidRPr="00B75255">
              <w:rPr>
                <w:sz w:val="16"/>
                <w:szCs w:val="16"/>
              </w:rPr>
              <w:t xml:space="preserve">v rámci </w:t>
            </w:r>
            <w:r w:rsidRPr="00B75255">
              <w:rPr>
                <w:sz w:val="16"/>
                <w:szCs w:val="16"/>
              </w:rPr>
              <w:t>odběr</w:t>
            </w:r>
            <w:r w:rsidR="006542C9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 xml:space="preserve"> páry z turbíny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D3C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3D7E72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B7217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B2D2" w14:textId="571AA7C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Spotřeba ucpávkové páry </w:t>
            </w:r>
            <w:r w:rsidR="006542C9" w:rsidRPr="00B75255">
              <w:rPr>
                <w:sz w:val="16"/>
                <w:szCs w:val="16"/>
              </w:rPr>
              <w:t>a její zobrazení v rámci</w:t>
            </w:r>
            <w:r w:rsidR="00483BEE" w:rsidRPr="00B75255">
              <w:rPr>
                <w:sz w:val="16"/>
                <w:szCs w:val="16"/>
              </w:rPr>
              <w:t> bilančního schématu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13A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6416E2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07EE84" w14:textId="77777777" w:rsidR="00155374" w:rsidRPr="00B75255" w:rsidRDefault="00155374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202E" w14:textId="34A29E49" w:rsidR="00155374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Rozměry, konstrukce, hmotnost, </w:t>
            </w:r>
            <w:r w:rsidR="006542C9" w:rsidRPr="00B75255">
              <w:rPr>
                <w:sz w:val="16"/>
                <w:szCs w:val="16"/>
              </w:rPr>
              <w:t xml:space="preserve">teplosměnná </w:t>
            </w:r>
            <w:r w:rsidRPr="00B75255">
              <w:rPr>
                <w:sz w:val="16"/>
                <w:szCs w:val="16"/>
              </w:rPr>
              <w:t>plocha, průtok vody a tlakové ztráty kondenzátoru ucpávkové páry.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89EF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62925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CAA166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99A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hlavních komponent, např.:</w:t>
            </w:r>
          </w:p>
          <w:p w14:paraId="037A509A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Rotor turbíny</w:t>
            </w:r>
          </w:p>
          <w:p w14:paraId="0672D3D4" w14:textId="4E66E74E" w:rsidR="0016607D" w:rsidRPr="00B75255" w:rsidRDefault="00A87D6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Skříň</w:t>
            </w:r>
            <w:r w:rsidR="00E241FA" w:rsidRPr="00B75255">
              <w:rPr>
                <w:sz w:val="16"/>
                <w:szCs w:val="16"/>
              </w:rPr>
              <w:t xml:space="preserve"> </w:t>
            </w:r>
            <w:r w:rsidR="0016607D" w:rsidRPr="00B75255">
              <w:rPr>
                <w:sz w:val="16"/>
                <w:szCs w:val="16"/>
              </w:rPr>
              <w:t>turbíny</w:t>
            </w:r>
          </w:p>
          <w:p w14:paraId="7E35221C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Ložiska</w:t>
            </w:r>
          </w:p>
          <w:p w14:paraId="576A91EB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Nouzové uzavírací ventily</w:t>
            </w:r>
          </w:p>
          <w:p w14:paraId="2E6CC70E" w14:textId="585329B4" w:rsidR="00414894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</w:pPr>
            <w:r w:rsidRPr="00B75255">
              <w:rPr>
                <w:sz w:val="16"/>
                <w:szCs w:val="16"/>
              </w:rPr>
              <w:t>Regulační ventily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20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1C826C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961A96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9853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E8BF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0D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3B8597B6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83E087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98524" w14:textId="0263938C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Přípustný rozsah pro následující parametry turbíny:</w:t>
            </w:r>
          </w:p>
        </w:tc>
      </w:tr>
      <w:tr w:rsidR="00155374" w:rsidRPr="00B75255" w14:paraId="73F7F3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19EE99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1003" w14:textId="77777777" w:rsidR="00155374" w:rsidRPr="00B75255" w:rsidRDefault="00155374" w:rsidP="00155374">
            <w:pPr>
              <w:spacing w:line="240" w:lineRule="auto"/>
              <w:ind w:leftChars="38" w:left="212" w:hangingChars="80" w:hanging="144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rozsah ostré páry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EA3847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D8E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EB7DC2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521643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C0C4" w14:textId="77777777" w:rsidR="00155374" w:rsidRPr="00B75255" w:rsidRDefault="00155374" w:rsidP="00155374">
            <w:pPr>
              <w:spacing w:line="240" w:lineRule="auto"/>
              <w:ind w:leftChars="41" w:left="213" w:hangingChars="77" w:hanging="139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gradient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BCA0F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9DC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F4F53D0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8521A1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DB27" w14:textId="332DAEB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Přípustný rozsah pro následující parametry bypassu:</w:t>
            </w:r>
          </w:p>
        </w:tc>
      </w:tr>
      <w:tr w:rsidR="00155374" w:rsidRPr="00B75255" w14:paraId="3859E41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4F3B17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A3BE" w14:textId="77777777" w:rsidR="00155374" w:rsidRPr="00B75255" w:rsidRDefault="00155374" w:rsidP="00155374">
            <w:pPr>
              <w:spacing w:line="240" w:lineRule="auto"/>
              <w:ind w:leftChars="40" w:left="212" w:hangingChars="78" w:hanging="140"/>
              <w:rPr>
                <w:rFonts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rozsah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888751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F95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B60220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0EE05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82C94" w14:textId="77777777" w:rsidR="00155374" w:rsidRPr="00B75255" w:rsidRDefault="00155374" w:rsidP="00155374">
            <w:pPr>
              <w:spacing w:line="240" w:lineRule="auto"/>
              <w:ind w:left="214" w:hanging="142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gradient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2FFDB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697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2DC880B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06BB7D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8CC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Tlak ostré páry při maximálním zatížení (110%)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4D0E2D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CAA9" w14:textId="0973BC48" w:rsidR="00155374" w:rsidRPr="00B75255" w:rsidRDefault="00155374" w:rsidP="00155374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40</w:t>
            </w:r>
          </w:p>
        </w:tc>
      </w:tr>
      <w:tr w:rsidR="00155374" w:rsidRPr="00B75255" w14:paraId="2B9C84F8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BCEE2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997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Maximální povolené gradienty zatížení (nahoru/dolů)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38EB4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MW/min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178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618FEB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B2EB28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27EF" w14:textId="5D9F2412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6542C9" w:rsidRPr="00B75255">
              <w:t xml:space="preserve">stupňů </w:t>
            </w:r>
            <w:r w:rsidRPr="00B75255">
              <w:t>expanze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CE3D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F3F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490C8E" w:rsidRPr="00B75255" w14:paraId="253AFD40" w14:textId="77777777" w:rsidTr="00D90CAF">
        <w:trPr>
          <w:trHeight w:val="438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A5E487" w14:textId="77777777" w:rsidR="00490C8E" w:rsidRPr="00B75255" w:rsidRDefault="00490C8E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148EAC4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  <w:r w:rsidRPr="00B75255">
              <w:t>Princip regulace tlaku ostré páry</w:t>
            </w:r>
          </w:p>
          <w:p w14:paraId="2D3CDEFE" w14:textId="3C17D7B4" w:rsidR="00490C8E" w:rsidRPr="00B75255" w:rsidRDefault="00490C8E" w:rsidP="0061139E">
            <w:pPr>
              <w:spacing w:line="240" w:lineRule="auto"/>
              <w:rPr>
                <w:rFonts w:cs="Arial"/>
              </w:rPr>
            </w:pPr>
            <w:r w:rsidRPr="00B75255">
              <w:t>(Stav škrcení nebo regulace)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34388D9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5A6C1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A836D3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12507F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0695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Počet regulačních ventilů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B451E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DC1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32F26F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02CC45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70B8" w14:textId="3BCA77D3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Způsob ovládání regulačních ventilů (hydraulický nebo pneumatický)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343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CEA4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A027EE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F5E2B0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4C6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Regulační ventily: ovládané společně nebo jednotlivě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F2EA5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2E3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176330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EF84F3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5D6F" w14:textId="1DB207A7" w:rsidR="00155374" w:rsidRPr="00B75255" w:rsidRDefault="00155374" w:rsidP="00155374">
            <w:pPr>
              <w:spacing w:line="240" w:lineRule="auto"/>
            </w:pPr>
            <w:r w:rsidRPr="00B75255">
              <w:t>Jmenovité otáčky hřídele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29283E" w14:textId="51DC4BBD" w:rsidR="00155374" w:rsidRPr="00B75255" w:rsidRDefault="00155374" w:rsidP="00155374">
            <w:pPr>
              <w:spacing w:line="240" w:lineRule="auto"/>
            </w:pPr>
            <w:r w:rsidRPr="00B75255">
              <w:t>1/min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9FD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195971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ADC6C1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7CDA" w14:textId="77777777" w:rsidR="00483BEE" w:rsidRPr="00B75255" w:rsidRDefault="00155374" w:rsidP="00A87D60">
            <w:pPr>
              <w:spacing w:line="240" w:lineRule="auto"/>
            </w:pPr>
            <w:r w:rsidRPr="00B75255">
              <w:t xml:space="preserve">Rozměry </w:t>
            </w:r>
            <w:r w:rsidR="00483BEE" w:rsidRPr="00B75255">
              <w:t>odběru páry do odplyňováku</w:t>
            </w:r>
          </w:p>
          <w:p w14:paraId="6FAEC8A1" w14:textId="2BD10646" w:rsidR="00155374" w:rsidRPr="00B75255" w:rsidRDefault="00155374" w:rsidP="00A87D60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3C59F" w14:textId="72A28E4D" w:rsidR="00155374" w:rsidRPr="00B75255" w:rsidRDefault="00155374" w:rsidP="00155374">
            <w:pPr>
              <w:spacing w:line="240" w:lineRule="auto"/>
            </w:pPr>
            <w:r w:rsidRPr="00B75255">
              <w:t>mm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256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807B08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404F4A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95C8" w14:textId="0CEA740A" w:rsidR="00155374" w:rsidRPr="00B75255" w:rsidRDefault="00155374" w:rsidP="00155374">
            <w:pPr>
              <w:spacing w:line="240" w:lineRule="auto"/>
            </w:pPr>
            <w:r w:rsidRPr="00B75255">
              <w:t xml:space="preserve">Rozměry </w:t>
            </w:r>
            <w:r w:rsidR="00483BEE" w:rsidRPr="00B75255">
              <w:t>odběrů turbíny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3519F0" w14:textId="28B576E8" w:rsidR="00155374" w:rsidRPr="00B75255" w:rsidRDefault="00155374" w:rsidP="00155374">
            <w:pPr>
              <w:spacing w:line="240" w:lineRule="auto"/>
            </w:pPr>
            <w:r w:rsidRPr="00B75255">
              <w:t>mm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BE7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ECCFC1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143654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E811" w14:textId="549F5994" w:rsidR="00155374" w:rsidRPr="00B75255" w:rsidRDefault="00155374" w:rsidP="00155374">
            <w:pPr>
              <w:spacing w:line="240" w:lineRule="auto"/>
            </w:pPr>
            <w:r w:rsidRPr="00B75255">
              <w:t>Rozměry desky betonového stolu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7ACD2" w14:textId="003C5E8F" w:rsidR="00155374" w:rsidRPr="00B75255" w:rsidRDefault="00155374" w:rsidP="00155374">
            <w:pPr>
              <w:spacing w:line="240" w:lineRule="auto"/>
            </w:pPr>
            <w:r w:rsidRPr="00B75255">
              <w:t>m x m x 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BA3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22A867A0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CC0225" w14:textId="77777777" w:rsidR="00155374" w:rsidRPr="00B75255" w:rsidRDefault="00155374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97B1A30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Izolace turbíny (hluk a teplo)</w:t>
            </w:r>
          </w:p>
        </w:tc>
      </w:tr>
      <w:tr w:rsidR="00155374" w:rsidRPr="00B75255" w14:paraId="2F17050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9C23D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CA38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9B64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55374" w:rsidRPr="00B75255" w14:paraId="47F606F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288BC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1E8C" w14:textId="77777777" w:rsidR="00155374" w:rsidRPr="00B75255" w:rsidRDefault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izolace turbíny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9EB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32460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5DBE4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1134" w14:textId="7E963120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1E24" w14:textId="62E797C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9EA1" w14:textId="69B69092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6950ACD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7D3B5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7DAE" w14:textId="635C8D01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Dodavatel izolace turbíny.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467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1D4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B725D17" w14:textId="77777777" w:rsidTr="00084B36">
        <w:trPr>
          <w:cantSplit/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4750146" w14:textId="77777777" w:rsidR="00155374" w:rsidRPr="00B75255" w:rsidRDefault="00155374" w:rsidP="00084B36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A4 Sekce 7 +9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7BEBD55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Olejový a řídící systém</w:t>
            </w:r>
          </w:p>
        </w:tc>
      </w:tr>
      <w:tr w:rsidR="00155374" w:rsidRPr="00B75255" w14:paraId="698A046E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6A14D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917B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09C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55374" w:rsidRPr="00B75255" w14:paraId="4C4BFA8A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D8EF90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4DF8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Návrh olejového a řídicího systému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D0E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55374" w:rsidRPr="00B75255" w14:paraId="6B27F55A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9D75FD2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AD0A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Konstrukce bezpečnostního systému a zařízení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49DA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55374" w:rsidRPr="00B75255" w14:paraId="58F6BDA1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  <w:noWrap/>
            <w:vAlign w:val="center"/>
          </w:tcPr>
          <w:p w14:paraId="76FC70A2" w14:textId="77777777" w:rsidR="00155374" w:rsidRPr="00B75255" w:rsidRDefault="00155374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11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D79E944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bypassu turbíny</w:t>
            </w:r>
          </w:p>
        </w:tc>
      </w:tr>
      <w:tr w:rsidR="00155374" w:rsidRPr="00B75255" w14:paraId="2939AF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0CD5A0DC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374" w14:textId="77777777" w:rsidR="00155374" w:rsidRPr="00B75255" w:rsidRDefault="00155374" w:rsidP="0015537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F276F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B58D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2C15DBE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250219BB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E03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8509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0944C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155374" w:rsidRPr="00B75255" w14:paraId="4B478854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6EBB58B6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272B" w14:textId="1174F494" w:rsidR="00155374" w:rsidRPr="00B75255" w:rsidRDefault="001D0E14" w:rsidP="00155374">
            <w:pPr>
              <w:spacing w:line="240" w:lineRule="auto"/>
            </w:pPr>
            <w:r w:rsidRPr="00B75255">
              <w:t>Emise hluku během jmenovitého provozu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6992" w14:textId="4FA6D025" w:rsidR="00155374" w:rsidRPr="00B75255" w:rsidRDefault="00155374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F4C8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29ACDBA6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4D06040B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E6DF" w14:textId="7190C842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Použité materiály/slitiny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E0C9" w14:textId="0FFD916F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A6EE3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64CA65B3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4C570B69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8998" w14:textId="77F17D61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Podrobný nákres redukční stanice bypassu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46CE1" w14:textId="379B72D3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B35B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3C258C8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7AB6253D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852E" w14:textId="5A998408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Návrhová životnost (počet cyklů a hodin)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FE78" w14:textId="28FADCB8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0362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4DF97E2A" w14:textId="77777777" w:rsidR="00D90CAF" w:rsidRPr="00B75255" w:rsidRDefault="00D90CAF">
      <w:bookmarkStart w:id="202" w:name="_Toc55820373"/>
      <w:r w:rsidRPr="00B75255">
        <w:br w:type="page"/>
      </w:r>
    </w:p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3919"/>
        <w:gridCol w:w="18"/>
        <w:gridCol w:w="1188"/>
        <w:gridCol w:w="14"/>
        <w:gridCol w:w="1665"/>
        <w:gridCol w:w="1135"/>
      </w:tblGrid>
      <w:tr w:rsidR="0016607D" w:rsidRPr="00B75255" w14:paraId="59C327A6" w14:textId="77777777" w:rsidTr="00D90CAF">
        <w:trPr>
          <w:trHeight w:val="348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</w:tcPr>
          <w:p w14:paraId="55D4D057" w14:textId="6B6C27FB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29</w:t>
            </w:r>
            <w:bookmarkEnd w:id="20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0498F1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01035E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947FD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3BFD23A" w14:textId="77777777" w:rsidTr="00D90CAF">
        <w:trPr>
          <w:trHeight w:val="348"/>
          <w:tblHeader/>
        </w:trPr>
        <w:tc>
          <w:tcPr>
            <w:tcW w:w="1204" w:type="dxa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2ED4E78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38C389F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091046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079030B7" w14:textId="35BC38FB" w:rsidR="0016607D" w:rsidRPr="00B75255" w:rsidRDefault="0016607D" w:rsidP="00E935C2">
            <w:pPr>
              <w:jc w:val="center"/>
              <w:rPr>
                <w:b/>
              </w:rPr>
            </w:pPr>
            <w:bookmarkStart w:id="203" w:name="_Ref282529852"/>
            <w:r w:rsidRPr="00B75255">
              <w:rPr>
                <w:b/>
              </w:rPr>
              <w:t>Generátor</w:t>
            </w:r>
            <w:bookmarkEnd w:id="203"/>
            <w:r w:rsidR="00FF5C81">
              <w:rPr>
                <w:b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41A9A14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239C7D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59301F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E027CA" w:rsidRPr="00B75255" w14:paraId="7F02D5A8" w14:textId="77777777" w:rsidTr="00D90CAF">
        <w:trPr>
          <w:trHeight w:val="283"/>
          <w:tblHeader/>
        </w:trPr>
        <w:tc>
          <w:tcPr>
            <w:tcW w:w="1204" w:type="dxa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7207FDB6" w14:textId="2F029A40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79D2129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220DE70E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A65D0AB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B0278FF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  <w:vAlign w:val="center"/>
          </w:tcPr>
          <w:p w14:paraId="02EAA0BF" w14:textId="580FF846" w:rsidR="0016607D" w:rsidRPr="00B75255" w:rsidRDefault="0016607D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18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2560E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Synchronní generátor</w:t>
            </w:r>
          </w:p>
        </w:tc>
      </w:tr>
      <w:tr w:rsidR="0016607D" w:rsidRPr="00B75255" w14:paraId="5BCFC666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E8B6B7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498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5DC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69FECBA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FB2F9D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7DD7" w14:textId="56DA1EB2" w:rsidR="0016607D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Úplný a podrobný popis nabízeného generátoru včetně mechanického a elektrického vybavení a následujících aspektů:</w:t>
            </w:r>
          </w:p>
          <w:p w14:paraId="530E78D8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Zkratový výstup generátoru</w:t>
            </w:r>
          </w:p>
          <w:p w14:paraId="6D3EEB34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Typ použitých ložisek a mazacího systému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29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C416731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495DC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978D" w14:textId="0BFB3CB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způsobu, jakým byla zohledněna koordinace se sítí 22 kV, pokud jde o:</w:t>
            </w:r>
          </w:p>
          <w:p w14:paraId="52F09C6D" w14:textId="636B7DE6" w:rsidR="00414082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Funkce ochranného relé pro ochranu generátoru i ochranu sítě u připojovacích bodů k síti</w:t>
            </w:r>
          </w:p>
          <w:p w14:paraId="50E2F5C1" w14:textId="502AF45B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plně redundantní systém ochrany a zálohování.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ADE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5807125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206FA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5ED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systému, výpočetní základ a blokové schéma systému.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6F3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121A82C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C7A17C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FCF9" w14:textId="7A4FDEB9" w:rsidR="00155374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Tovární zkoušky a zkoušky na místě, které mají být provedeny, a normy, na nichž mají být tyto zkoušky založeny, a to včetně postupů a příkladů záznamů o zkouškách.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97A7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A365900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81673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98F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Informace o struktuře nabízeného tělesa rotoru.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379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4C2E3B2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110D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F38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Dokumentace uvádějící, že chladicí systém dokáže udržovat stator a rotor v garantovaném rozsahu teplot ve všech provozních režimech, a to včetně dokumentace pro chladicí okruh (procesní schéma), chladicí média, hmotnostní toky a seznamu teplot před a po ochlazení.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9A6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6617315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A601EC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A7E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Referenční seznam generátorů s podobným chladicím systémem.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3B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5E5A274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88CEC9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CCE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ochranného zařízení navrženého pro generátor.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EE2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588392B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3AF18A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2DB2" w14:textId="2F8A551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koordinace a distribuce mezi dodavateli generátoru a rozvaděčů ohledně měřicích transformátorů, ochrany atd.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FB86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9365796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96009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D4B7" w14:textId="3D37A04E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Dokumentace a schémata systému buzení a </w:t>
            </w:r>
            <w:r w:rsidR="006542C9" w:rsidRPr="00B75255">
              <w:rPr>
                <w:sz w:val="16"/>
                <w:szCs w:val="16"/>
              </w:rPr>
              <w:t>ochranných relé</w:t>
            </w:r>
            <w:r w:rsidRPr="00B75255">
              <w:rPr>
                <w:sz w:val="16"/>
                <w:szCs w:val="16"/>
              </w:rPr>
              <w:t xml:space="preserve"> generátoru.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B2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7B2FD2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CAE357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763F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Křivky chodu naprázdno a zkratové křivky.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91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C24F6AE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E64B0D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21AA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Křivka účinnosti v závislosti na zatížení.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A5ED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3C96DF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18613B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DD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Potvrzení, že návrh zohledňuje všechny podmínky a provozní situace, včetně jakýchkoli třetích harmonických proudů, nesymetrického zatížení a přechodných napětí, a že systém je plně v souladu s požadavky příslušné sítě.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D82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CEF9C5" w14:textId="77777777" w:rsidTr="0061139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3165DA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20E7" w14:textId="1CAEC360" w:rsidR="00155374" w:rsidRPr="00B75255" w:rsidRDefault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navrhovaných náhradních dílů.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2D6A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D17E16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D564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1568" w14:textId="3B0017DD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DF00" w14:textId="0DA05F6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2E37" w14:textId="5C792F16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4A8BBE4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92B4F7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6563" w14:textId="4E2B0E0E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 xml:space="preserve">Počet měřicích </w:t>
            </w:r>
            <w:r w:rsidR="00483BEE" w:rsidRPr="00B75255">
              <w:t>jader</w:t>
            </w:r>
            <w:r w:rsidR="006542C9" w:rsidRPr="00B75255">
              <w:t xml:space="preserve"> </w:t>
            </w:r>
            <w:r w:rsidRPr="00B75255">
              <w:t>poskytovaných pro ochranné a budicí zařízení generátoru.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51F9" w14:textId="7B833C7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6A1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FCAE7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3B106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4955" w14:textId="74B40456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Omezení napětí a proudu budicího zařízení.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1188" w14:textId="3917465D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kV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451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CED9FA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1F04C6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8A38" w14:textId="4CF31FA6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Nárůst napětí při odpojení od plného zatížení a konstantního budicího proudu.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63C7" w14:textId="2611F02F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kV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B68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5B749CA" w14:textId="77777777" w:rsidTr="00E935C2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0A5858" w14:textId="1B6CA14E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A4 sekce 18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EC1A3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Data pro třífázový synchronní generátor</w:t>
            </w:r>
          </w:p>
        </w:tc>
      </w:tr>
      <w:tr w:rsidR="0016607D" w:rsidRPr="00B75255" w14:paraId="1956321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9683B4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6882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10E1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00B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D2C7E5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CC6C75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7EA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Generátor obecně:</w:t>
            </w:r>
          </w:p>
        </w:tc>
      </w:tr>
      <w:tr w:rsidR="008057D4" w:rsidRPr="00B75255" w14:paraId="516EDD9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5A31B4" w14:textId="77777777" w:rsidR="008057D4" w:rsidRPr="00B75255" w:rsidRDefault="008057D4" w:rsidP="00B11AFB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91C4" w14:textId="03738E72" w:rsidR="008057D4" w:rsidRPr="00B75255" w:rsidRDefault="008057D4" w:rsidP="00D56CD5">
            <w:pPr>
              <w:pStyle w:val="Odstavecseseznamem"/>
              <w:keepNext/>
              <w:keepLines/>
              <w:numPr>
                <w:ilvl w:val="0"/>
                <w:numId w:val="26"/>
              </w:numPr>
              <w:spacing w:line="240" w:lineRule="auto"/>
              <w:ind w:left="356" w:hanging="142"/>
              <w:rPr>
                <w:rFonts w:cs="Arial"/>
              </w:rPr>
            </w:pPr>
            <w:r w:rsidRPr="00B75255">
              <w:t>Značka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B20210" w14:textId="2950A85F" w:rsidR="008057D4" w:rsidRPr="00B75255" w:rsidRDefault="008057D4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1560" w14:textId="77777777" w:rsidR="008057D4" w:rsidRPr="00B75255" w:rsidRDefault="008057D4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8D7DDA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F7E038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8DB2" w14:textId="1CA4EF24" w:rsidR="0016607D" w:rsidRPr="00B75255" w:rsidRDefault="006542C9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5DF3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72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491ECEB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F1AAB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0B81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Jmenovitý výkon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B9379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92F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0BB890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3ADAA0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EB49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Účiník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C547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55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1F781FF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85C2A4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DE48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Absolutní maximální výkon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415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C83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B54138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6EA70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E47A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Jmenovité napětí fáze/fáze kV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BFED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</w:t>
            </w:r>
            <w:r w:rsidRPr="00B75255">
              <w:t xml:space="preserve"> 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59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04746D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7E29A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2FE7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Jmenovitý proud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7A64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F6D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853C64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745DF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D1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A4F56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41C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65D70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E9D70D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D7F9" w14:textId="1A0D9B0B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</w:t>
            </w:r>
            <w:r w:rsidR="00FF482B" w:rsidRPr="00B75255">
              <w:t>é otáčky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C96B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ot/min.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A3D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6EDF35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F8022A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C312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Ztráty v pohotovostním režimu podle jmenovitého napětí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384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796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F511F8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9CBCF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8608" w14:textId="1F395855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483BEE" w:rsidRPr="00B75255">
              <w:rPr>
                <w:rFonts w:cs="Arial"/>
              </w:rPr>
              <w:t>Ztráta výkonu při nominálním výkonu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4B83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477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FBDD8D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347270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033C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Třífázový stacionární zkratový proud při buzení při plném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3F8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AC39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1379E9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345BF1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E9FD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Maximální asymetrický třífázový zkratový proud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88D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A0E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3D944D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B536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923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Odpor:</w:t>
            </w:r>
          </w:p>
        </w:tc>
      </w:tr>
      <w:tr w:rsidR="0016607D" w:rsidRPr="00B75255" w14:paraId="6A256C6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32D0BC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93F6" w14:textId="1701AC25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6542C9" w:rsidRPr="00B75255">
              <w:rPr>
                <w:rFonts w:cs="Arial"/>
              </w:rPr>
              <w:t>r</w:t>
            </w:r>
            <w:r w:rsidR="006542C9" w:rsidRPr="00B75255">
              <w:rPr>
                <w:rFonts w:cs="Arial"/>
                <w:vertAlign w:val="subscript"/>
              </w:rPr>
              <w:t>a</w:t>
            </w:r>
            <w:r w:rsidRPr="00B75255">
              <w:t xml:space="preserve"> odpor statoru na fázi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FF3222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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46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0AA2187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ED4DB3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B9F1" w14:textId="5D7F9804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  <w:r w:rsidRPr="00B75255">
              <w:t>Reaktance:</w:t>
            </w:r>
          </w:p>
        </w:tc>
      </w:tr>
      <w:tr w:rsidR="00155374" w:rsidRPr="00B75255" w14:paraId="1E5F080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9119E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138D" w14:textId="4E24AC8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ad</w:t>
            </w:r>
            <w:r w:rsidRPr="00B75255">
              <w:t xml:space="preserve"> statorová disperzní reaktance na fázi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A6F77E" w14:textId="6FFB99B9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6C9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45560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0F5F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5A94" w14:textId="22453084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4A2AE" w14:textId="5362F76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B40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CC529F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8B50C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114C" w14:textId="16BA97F2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Xq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25CE3" w14:textId="0F63CAC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46D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439AD7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455C8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476" w14:textId="0265E532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X'</w:t>
            </w:r>
            <w:r w:rsidRPr="00B75255">
              <w:rPr>
                <w:vertAlign w:val="subscript"/>
              </w:rPr>
              <w:t>d</w:t>
            </w:r>
            <w:r w:rsidRPr="00B75255">
              <w:t xml:space="preserve"> (nenasycené)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863E6" w14:textId="1A16608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D510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8DF76A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556B9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F16E" w14:textId="678282DF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X’q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3AD74" w14:textId="14E395B5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003A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68FBEF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725F9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3339" w14:textId="79F2FB6B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X’'</w:t>
            </w:r>
            <w:r w:rsidRPr="00B75255">
              <w:rPr>
                <w:vertAlign w:val="subscript"/>
              </w:rPr>
              <w:t>d</w:t>
            </w:r>
            <w:r w:rsidRPr="00B75255">
              <w:t xml:space="preserve"> (nasycené)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8FC8E" w14:textId="79A440B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AE2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522BD4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ABC21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E8EB" w14:textId="2D5293D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X’’q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EE480D" w14:textId="53FEEC09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FBE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8FD7BB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308DA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ACB7" w14:textId="75B1E6F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C9DAE" w14:textId="44F584F1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F4B4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2B36E7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93135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EDC7" w14:textId="19F9DFD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6E61A" w14:textId="220D80E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421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409889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8EBB7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4BFB" w14:textId="7B177F39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X</w:t>
            </w:r>
            <w:r w:rsidRPr="00B75255">
              <w:rPr>
                <w:vertAlign w:val="subscript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E9E0C" w14:textId="4F78B554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FF3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C44D24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9F89D3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0986" w14:textId="799C126F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  <w:r w:rsidRPr="00B75255">
              <w:t>Časové konstanty:</w:t>
            </w:r>
          </w:p>
        </w:tc>
      </w:tr>
      <w:tr w:rsidR="00155374" w:rsidRPr="00B75255" w14:paraId="60BDCF8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A33C89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1BEC" w14:textId="0B66FCC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d0’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A29DE" w14:textId="08FB1111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EA4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6EE4F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468E1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2A51" w14:textId="22CA7F5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d0’’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56734" w14:textId="4D82D423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0071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A7BC38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55C39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E3A45" w14:textId="2F1125C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E59FB" w14:textId="3FE2D55A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E82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1826AB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4059F9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A59" w14:textId="7C1FAEE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d’’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0AA0D1" w14:textId="6686435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4EC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E9978D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E0B980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26A3" w14:textId="47D13B1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Tq</w:t>
            </w:r>
            <w:r w:rsidRPr="00B75255">
              <w:rPr>
                <w:vertAlign w:val="subscript"/>
              </w:rPr>
              <w:t>0’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8C0B76" w14:textId="40D4B1D4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9C5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D7C239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A3244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5671" w14:textId="3AB6EF01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Tq</w:t>
            </w:r>
            <w:r w:rsidRPr="00B75255">
              <w:rPr>
                <w:vertAlign w:val="subscript"/>
              </w:rPr>
              <w:t>0’’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07EBB1" w14:textId="16FBBCCD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B97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C97063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DE116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F0B1" w14:textId="5286CA3B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48055" w14:textId="18091765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020A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368E5C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F63190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159D" w14:textId="2FD34EFD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Zkratový poměr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C1F9A1" w14:textId="588A1CD2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8E4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2015D2F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BC9092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131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Stator</w:t>
            </w:r>
          </w:p>
        </w:tc>
      </w:tr>
      <w:tr w:rsidR="0016607D" w:rsidRPr="00B75255" w14:paraId="27C579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60B482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9B04D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D41F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03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FB279C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C7CE67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1B0" w14:textId="3635D54B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Maximální velikost </w:t>
            </w:r>
            <w:r w:rsidR="00FF482B" w:rsidRPr="00B75255">
              <w:t>svorkovnice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ED18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92C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39D23A7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F661DC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446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Třída izolace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649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92F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BC79DB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18CEAD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A39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Zvýšení teploty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951B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>K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91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11648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F97055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4F5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Typ detektoru teploty vinutí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B63A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7CC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0B8C1FA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49D25A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9B9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Rotor</w:t>
            </w:r>
          </w:p>
        </w:tc>
      </w:tr>
      <w:tr w:rsidR="0016607D" w:rsidRPr="00B75255" w14:paraId="44647B6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F670A8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B8E5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5DF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F00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9E92B3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E00AB8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13ED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Třída izolace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1583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3B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BD7E5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2B9865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5C78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Zvýšení teploty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223227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>K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AB6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793D79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A4517A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A3EA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Počet pólů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B25B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3CCC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E211E1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B3116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B697" w14:textId="5A292F0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Moment setrvačnosti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9F9E8B" w14:textId="78FDC0F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Kg/m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EC4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38B0B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C1B763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FF0B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Typ detektoru teploty ložisek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D93E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AE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F6B3C2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39D36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3C5B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Budicí zařízení:</w:t>
            </w:r>
          </w:p>
        </w:tc>
      </w:tr>
      <w:tr w:rsidR="00155374" w:rsidRPr="00B75255" w14:paraId="457DBA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5D02D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610D" w14:textId="2CCFC851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Značka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EF133B" w14:textId="59D0267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7A4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9E955B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EFC73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460C" w14:textId="7220E57D" w:rsidR="00155374" w:rsidRPr="00B75255" w:rsidRDefault="00FF482B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155374"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1E15B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379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7537367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8AC844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0AC" w14:textId="77777777" w:rsidR="00155374" w:rsidRPr="00B75255" w:rsidRDefault="00155374" w:rsidP="00155374">
            <w:pPr>
              <w:spacing w:line="240" w:lineRule="auto"/>
              <w:rPr>
                <w:rFonts w:cs="Arial"/>
                <w:bCs/>
              </w:rPr>
            </w:pPr>
            <w:r w:rsidRPr="00B75255">
              <w:t>Ostatní:</w:t>
            </w:r>
          </w:p>
        </w:tc>
      </w:tr>
      <w:tr w:rsidR="00155374" w:rsidRPr="00B75255" w14:paraId="00DC92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EF52A4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3B2A" w14:textId="4A446D8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Stupeň ochrany </w:t>
            </w:r>
            <w:r w:rsidR="00FF482B" w:rsidRPr="00B75255">
              <w:t>krytí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48F13" w14:textId="4B5E2453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IP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BD6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3350E0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7F03BE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7B3F" w14:textId="7777777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Chladicí médium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E7F70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AAE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6A0444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66E4A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900C" w14:textId="7777777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Hmotnostní 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5F5F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349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787C58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99F25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F795" w14:textId="08A05093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Napětí antikondenzačního ohřevu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DFD7F" w14:textId="093FBB4C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E06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59CFEF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0E5F4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848D" w14:textId="6D01064F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Výkon antikondenzačního ohřevu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0EEEB1" w14:textId="5B5BEB46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AB2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</w:tbl>
    <w:p w14:paraId="4D66F1FD" w14:textId="77777777" w:rsidR="0016607D" w:rsidRPr="00B75255" w:rsidRDefault="0016607D" w:rsidP="0016607D"/>
    <w:p w14:paraId="015E4D3B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19C58D81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5"/>
        <w:gridCol w:w="3996"/>
        <w:gridCol w:w="1134"/>
        <w:gridCol w:w="141"/>
        <w:gridCol w:w="1276"/>
        <w:gridCol w:w="86"/>
        <w:gridCol w:w="1332"/>
      </w:tblGrid>
      <w:tr w:rsidR="0016607D" w:rsidRPr="00B75255" w14:paraId="3BFAEFE2" w14:textId="77777777" w:rsidTr="00E027CA">
        <w:trPr>
          <w:trHeight w:val="356"/>
          <w:tblHeader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D242C3" w14:textId="00175C00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204" w:name="_Toc5582037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30</w:t>
            </w:r>
            <w:bookmarkEnd w:id="20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7F58215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73032D4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BED5C4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C4B67F0" w14:textId="77777777" w:rsidTr="00E027CA">
        <w:trPr>
          <w:trHeight w:val="356"/>
          <w:tblHeader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4D178E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1317506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0073E17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6982F00C" w14:textId="3E2A67E6" w:rsidR="0016607D" w:rsidRPr="00B75255" w:rsidRDefault="00FF482B" w:rsidP="00E027CA">
            <w:pPr>
              <w:jc w:val="center"/>
              <w:rPr>
                <w:b/>
              </w:rPr>
            </w:pPr>
            <w:bookmarkStart w:id="205" w:name="_Ref282529733"/>
            <w:r w:rsidRPr="00B75255">
              <w:rPr>
                <w:b/>
              </w:rPr>
              <w:t>Dálkové vytápění</w:t>
            </w:r>
            <w:r w:rsidR="0016607D" w:rsidRPr="00B75255">
              <w:rPr>
                <w:b/>
              </w:rPr>
              <w:t xml:space="preserve"> a kondenzát</w:t>
            </w:r>
            <w:bookmarkEnd w:id="205"/>
          </w:p>
          <w:p w14:paraId="4DEBA134" w14:textId="6C7BEEBE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639430A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71ADA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E027CA" w:rsidRPr="00B75255" w14:paraId="6510B8CC" w14:textId="77777777" w:rsidTr="00F8282C">
        <w:trPr>
          <w:trHeight w:val="283"/>
          <w:tblHeader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52B4F4" w14:textId="784BD963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DF4EF5F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188FFDBC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705D030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FF5C81" w:rsidRPr="00B75255" w14:paraId="4A749A5F" w14:textId="77777777" w:rsidTr="000B2F84">
        <w:trPr>
          <w:trHeight w:val="283"/>
          <w:tblHeader/>
        </w:trPr>
        <w:tc>
          <w:tcPr>
            <w:tcW w:w="9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0C9ED1" w14:textId="37E9D8F7" w:rsidR="00FF5C81" w:rsidRDefault="00FF5C81" w:rsidP="00FF5C8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technickému řešení dálkového vytápění s ohledem na (ne)využití výše uvedených volitelných opcí</w:t>
            </w:r>
            <w:r w:rsidR="00E11A29">
              <w:rPr>
                <w:rFonts w:cs="Arial"/>
              </w:rPr>
              <w:t xml:space="preserve"> pro jednání</w:t>
            </w:r>
            <w:r>
              <w:rPr>
                <w:rFonts w:cs="Arial"/>
              </w:rPr>
              <w:t>:</w:t>
            </w:r>
          </w:p>
          <w:p w14:paraId="74BB588E" w14:textId="77777777" w:rsidR="00FF5C81" w:rsidRDefault="00FF5C81" w:rsidP="00FF5C81">
            <w:pPr>
              <w:spacing w:line="240" w:lineRule="auto"/>
              <w:rPr>
                <w:rFonts w:cs="Arial"/>
              </w:rPr>
            </w:pPr>
          </w:p>
          <w:p w14:paraId="6CE9DE6C" w14:textId="77777777" w:rsidR="00FF5C81" w:rsidRDefault="00FF5C81" w:rsidP="00E935C2">
            <w:pPr>
              <w:spacing w:line="240" w:lineRule="auto"/>
              <w:rPr>
                <w:rFonts w:cs="Arial"/>
              </w:rPr>
            </w:pPr>
          </w:p>
          <w:p w14:paraId="26BE21BD" w14:textId="77777777" w:rsidR="00FF5C81" w:rsidRDefault="00FF5C81" w:rsidP="00E935C2">
            <w:pPr>
              <w:spacing w:line="240" w:lineRule="auto"/>
              <w:rPr>
                <w:rFonts w:cs="Arial"/>
              </w:rPr>
            </w:pPr>
          </w:p>
          <w:p w14:paraId="4E4F120F" w14:textId="77777777" w:rsidR="00FF5C81" w:rsidRPr="00B75255" w:rsidRDefault="00FF5C81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0843C2A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6410C2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13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7B62A5" w14:textId="70D57056" w:rsidR="0016607D" w:rsidRPr="00B75255" w:rsidRDefault="00FF482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Topné kondenzátory</w:t>
            </w:r>
          </w:p>
        </w:tc>
      </w:tr>
      <w:tr w:rsidR="0016607D" w:rsidRPr="00B75255" w14:paraId="7BFB6532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C050A7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91E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A877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AD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6661406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6661E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7DD" w14:textId="474382A9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 xml:space="preserve">Počet </w:t>
            </w:r>
            <w:r w:rsidR="00FF482B" w:rsidRPr="00B75255">
              <w:t>topných kondenzátorů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05C1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B4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809B3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51B336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B3D4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Typ výměníků (U-trubky, přímé trubky)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5B09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A1B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F33C94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1CE5DD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2143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Tlaková ztráta na straně vody při max. průtoku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CB4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407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E9C7D3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0BE986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131C" w14:textId="6C32B3BE" w:rsidR="0016607D" w:rsidRPr="00B75255" w:rsidRDefault="00FF482B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 xml:space="preserve">Teplosměnná </w:t>
            </w:r>
            <w:r w:rsidR="0016607D" w:rsidRPr="00B75255">
              <w:t>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F10C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B86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77342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5A3B32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E6A4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Max. rychlost proudění vody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8E4A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830D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414082" w:rsidRPr="00B75255" w14:paraId="64CD3065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9C53D17" w14:textId="77777777" w:rsidR="00414082" w:rsidRPr="00B75255" w:rsidRDefault="00414082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90D8" w14:textId="51711FB6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Faktor znečištění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2811E" w14:textId="7BDA681F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1CCA" w14:textId="77777777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4E5798F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50177F0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DDE1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Použité materiály (trubky, plášť)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9D78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56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414082" w:rsidRPr="00B75255" w14:paraId="04CFFE2B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8D120CB" w14:textId="77777777" w:rsidR="00414082" w:rsidRPr="00B75255" w:rsidRDefault="00414082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D64D" w14:textId="4E3761F2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Počet trubek a rozměry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1178C" w14:textId="3DB56F5C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množství/mm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2BF4" w14:textId="77777777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E8C65E7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275482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CF7A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4A28B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44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0E1527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2E252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725B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3EC9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4D6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69623D" w:rsidRPr="00B75255" w14:paraId="69A1F31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AC6698A" w14:textId="77777777" w:rsidR="0069623D" w:rsidRPr="00B75255" w:rsidRDefault="0069623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C420" w14:textId="49967E5F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  <w:r w:rsidRPr="00B75255">
              <w:t>Návrhov</w:t>
            </w:r>
            <w:r w:rsidR="00483BEE" w:rsidRPr="00B75255">
              <w:t>á</w:t>
            </w:r>
            <w:r w:rsidRPr="00B75255">
              <w:t xml:space="preserve"> </w:t>
            </w:r>
            <w:r w:rsidR="00BD4E4B" w:rsidRPr="00B75255">
              <w:t>teplotní diference</w:t>
            </w:r>
            <w:r w:rsidRPr="00B75255">
              <w:t xml:space="preserve"> (TTD)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2FD62B" w14:textId="4DF35039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0197" w14:textId="77777777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CA02E2C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64E3D8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A83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Hmotnost a nákres výměníku (výměníků) vč. hlavních rozměrů ukazujících např. nutné servisní plochy.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297CD3" w14:textId="7026694C" w:rsidR="0016607D" w:rsidRPr="00B75255" w:rsidRDefault="00FF482B" w:rsidP="00E935C2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809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3A96C61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18177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14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49F784" w14:textId="0CA26A65" w:rsidR="0016607D" w:rsidRPr="00B75255" w:rsidRDefault="00FF482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podtlaku</w:t>
            </w:r>
          </w:p>
        </w:tc>
      </w:tr>
      <w:tr w:rsidR="0016607D" w:rsidRPr="00B75255" w14:paraId="5B7DBA2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AF8E86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5085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CDB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E7298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C4D7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283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nabízeného systému, např. diagramem znázorňující dané zařízení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EF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29EE448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301AE5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A5B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67E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BB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6D0670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4A8510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8690" w14:textId="4DD859D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Doba odsávání z atmosférického tlaku do </w:t>
            </w:r>
            <w:r w:rsidR="00FF482B" w:rsidRPr="00B75255">
              <w:t xml:space="preserve">najížděcího </w:t>
            </w:r>
            <w:r w:rsidRPr="00B75255">
              <w:t xml:space="preserve">tlaku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EBEF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E2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B8E033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C68CD" w14:textId="77777777" w:rsidR="0016607D" w:rsidRPr="00B75255" w:rsidRDefault="0016607D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15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1D7FB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Čerpadla kondenzátu </w:t>
            </w:r>
          </w:p>
        </w:tc>
      </w:tr>
      <w:tr w:rsidR="0016607D" w:rsidRPr="00B75255" w14:paraId="70146721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7DED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D45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25072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BB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BF55ED7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C5569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FD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Pro každou sadu čerpadel kondenzátu:</w:t>
            </w:r>
          </w:p>
        </w:tc>
      </w:tr>
      <w:tr w:rsidR="0016607D" w:rsidRPr="00B75255" w14:paraId="32986E99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442D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796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 xml:space="preserve"> Tlaková výška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D8744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23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576B02A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D7AD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C5D8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NPSH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BAA4A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A2E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B1D6BCC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512E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266D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 xml:space="preserve"> Množství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D23DF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kg/s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21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2B73E6D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2BD46C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253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Spotřeba energie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AFA2CA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FEF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33220C" w:rsidRPr="00B75255" w14:paraId="688C1D39" w14:textId="77777777" w:rsidTr="00701D4D">
        <w:trPr>
          <w:trHeight w:val="340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5AFE8A" w14:textId="45D7ABB5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16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138511B" w14:textId="0C650B0B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  <w:bCs/>
              </w:rPr>
              <w:t>Odvodňovací systémy</w:t>
            </w:r>
          </w:p>
        </w:tc>
      </w:tr>
      <w:tr w:rsidR="0033220C" w:rsidRPr="00B75255" w14:paraId="7156431A" w14:textId="77777777" w:rsidTr="00701D4D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A9ED41A" w14:textId="77777777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E082" w14:textId="66B60EE2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178D" w14:textId="5DCE8478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</w:rPr>
              <w:t>Reference</w:t>
            </w:r>
          </w:p>
        </w:tc>
      </w:tr>
      <w:tr w:rsidR="0033220C" w:rsidRPr="00B75255" w14:paraId="27415D62" w14:textId="77777777" w:rsidTr="00701D4D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09D0467" w14:textId="77777777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7F95" w14:textId="77777777" w:rsidR="0033220C" w:rsidRDefault="0033220C" w:rsidP="0033220C">
            <w:pPr>
              <w:spacing w:line="240" w:lineRule="auto"/>
              <w:rPr>
                <w:ins w:id="206" w:author="Pavel Slezák" w:date="2025-03-12T02:47:00Z" w16du:dateUtc="2025-03-12T01:47:00Z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Konstrukce a způsob provozu nabízeného odvodňovacího systému i použitých ventilů.</w:t>
            </w:r>
          </w:p>
          <w:p w14:paraId="5152990C" w14:textId="77777777" w:rsidR="00F465EB" w:rsidRDefault="00F465EB" w:rsidP="0033220C">
            <w:pPr>
              <w:spacing w:line="240" w:lineRule="auto"/>
              <w:rPr>
                <w:ins w:id="207" w:author="Pavel Slezák" w:date="2025-03-12T02:47:00Z" w16du:dateUtc="2025-03-12T01:47:00Z"/>
                <w:sz w:val="16"/>
                <w:szCs w:val="16"/>
              </w:rPr>
            </w:pPr>
          </w:p>
          <w:p w14:paraId="4DB8934F" w14:textId="77777777" w:rsidR="00F465EB" w:rsidRDefault="00F465EB" w:rsidP="0033220C">
            <w:pPr>
              <w:spacing w:line="240" w:lineRule="auto"/>
              <w:rPr>
                <w:ins w:id="208" w:author="Pavel Slezák" w:date="2025-03-12T02:47:00Z" w16du:dateUtc="2025-03-12T01:47:00Z"/>
                <w:sz w:val="16"/>
                <w:szCs w:val="16"/>
              </w:rPr>
            </w:pPr>
          </w:p>
          <w:p w14:paraId="42BEB95C" w14:textId="03F32CD8" w:rsidR="00F465EB" w:rsidRPr="00B75255" w:rsidRDefault="00F465EB" w:rsidP="0033220C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E560" w14:textId="77777777" w:rsidR="0033220C" w:rsidRPr="00B75255" w:rsidRDefault="0033220C" w:rsidP="0033220C">
            <w:pPr>
              <w:spacing w:line="240" w:lineRule="auto"/>
              <w:rPr>
                <w:b/>
              </w:rPr>
            </w:pPr>
          </w:p>
        </w:tc>
      </w:tr>
      <w:tr w:rsidR="0033220C" w:rsidRPr="00B75255" w14:paraId="47D14484" w14:textId="77777777" w:rsidTr="00322E12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A6B2FB" w14:textId="757FC58F" w:rsidR="0033220C" w:rsidRPr="00B75255" w:rsidRDefault="00E8171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A19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A28BC6C" w14:textId="007212EB" w:rsidR="0033220C" w:rsidRPr="00B75255" w:rsidRDefault="0033220C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bCs/>
              </w:rPr>
              <w:t>Letní chladiče</w:t>
            </w:r>
          </w:p>
        </w:tc>
      </w:tr>
      <w:tr w:rsidR="000A52E0" w:rsidRPr="00B75255" w14:paraId="5D2EB62F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A4241D" w14:textId="77777777" w:rsidR="000A52E0" w:rsidRPr="00B75255" w:rsidRDefault="000A52E0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BF74" w14:textId="32C74C55" w:rsidR="000A52E0" w:rsidRPr="00B75255" w:rsidRDefault="000A52E0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3FBB" w14:textId="4FDDF368" w:rsidR="000A52E0" w:rsidRPr="00B75255" w:rsidRDefault="000A52E0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</w:tr>
      <w:tr w:rsidR="000A52E0" w:rsidRPr="00B75255" w14:paraId="20F98CCD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C630A2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47291" w14:textId="2E5FEF62" w:rsidR="000A52E0" w:rsidRPr="00B75255" w:rsidRDefault="000543CB" w:rsidP="00253B26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Energetické a hmotnostní bilance pro všechny body zatížení turbíny uvedené v příloze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 Tyto bilance musí obsahovat stavy (p, T, h, m) pro topnou vody, okruh voda/glykol a vzduch.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1BF5" w14:textId="77777777" w:rsidR="000A52E0" w:rsidRPr="00B75255" w:rsidRDefault="000A52E0" w:rsidP="000A52E0">
            <w:pPr>
              <w:spacing w:line="240" w:lineRule="auto"/>
              <w:rPr>
                <w:rFonts w:cs="Arial"/>
                <w:bCs/>
                <w:iCs/>
              </w:rPr>
            </w:pPr>
          </w:p>
        </w:tc>
      </w:tr>
      <w:tr w:rsidR="000A52E0" w:rsidRPr="00B75255" w14:paraId="06A04F22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C98E6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4E20" w14:textId="6A5ED521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89D328" w14:textId="53233512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5B7A" w14:textId="08B7C4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Hodnota/popis</w:t>
            </w:r>
          </w:p>
        </w:tc>
      </w:tr>
      <w:tr w:rsidR="007B0883" w:rsidRPr="00B75255" w14:paraId="4D2B79B4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3AF272" w14:textId="77777777" w:rsidR="007B0883" w:rsidRPr="00B75255" w:rsidRDefault="007B0883" w:rsidP="000A52E0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C47F" w14:textId="0DCDE679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Cs/>
                <w:iCs/>
              </w:rPr>
            </w:pPr>
            <w:r w:rsidRPr="00B75255">
              <w:rPr>
                <w:rFonts w:asciiTheme="majorHAnsi" w:hAnsiTheme="majorHAnsi"/>
                <w:bCs/>
                <w:iCs/>
              </w:rPr>
              <w:t xml:space="preserve">Chladiče dry air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46281C" w14:textId="77777777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8A32" w14:textId="77777777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</w:p>
        </w:tc>
      </w:tr>
      <w:tr w:rsidR="000A52E0" w:rsidRPr="00B75255" w14:paraId="24A3177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2CB748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1C60" w14:textId="1BB5ACCD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modulů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D52D6" w14:textId="3A75FECA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ABEB" w14:textId="741ACF7D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094B25AA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54BA9D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DF8B" w14:textId="2B2CF171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Chladicí výkon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7AE6A" w14:textId="6E1C0A0E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E6F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55145E6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9DDEAA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2594" w14:textId="7FFA7872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Počet </w:t>
            </w:r>
            <w:r w:rsidR="00FF482B" w:rsidRPr="00B75255">
              <w:rPr>
                <w:rFonts w:asciiTheme="majorHAnsi" w:hAnsiTheme="majorHAnsi"/>
              </w:rPr>
              <w:t xml:space="preserve">sekcí </w:t>
            </w:r>
            <w:r w:rsidRPr="00B75255">
              <w:rPr>
                <w:rFonts w:asciiTheme="majorHAnsi" w:hAnsiTheme="majorHAnsi"/>
              </w:rPr>
              <w:t>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2887E" w14:textId="3607AD89" w:rsidR="000A52E0" w:rsidRPr="00B75255" w:rsidRDefault="00650026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0891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E8171C" w:rsidRPr="00B75255" w14:paraId="56A07CE3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5EFA56" w14:textId="77777777" w:rsidR="00E8171C" w:rsidRPr="00B75255" w:rsidRDefault="00E8171C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566F" w14:textId="592574E9" w:rsidR="00E8171C" w:rsidRPr="00B75255" w:rsidRDefault="00E8171C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plocha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ECC13" w14:textId="2DB76F2B" w:rsidR="00E8171C" w:rsidRPr="00B75255" w:rsidRDefault="00E8171C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BE68" w14:textId="77777777" w:rsidR="00E8171C" w:rsidRPr="00B75255" w:rsidRDefault="00E8171C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7136290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799A1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9B00" w14:textId="4302B2B3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Součinitel přestupu tepla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FF2F81" w14:textId="137712F2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W/m</w:t>
            </w:r>
            <w:r w:rsidRPr="00B75255">
              <w:rPr>
                <w:rFonts w:asciiTheme="majorHAnsi" w:hAnsiTheme="majorHAnsi"/>
                <w:vertAlign w:val="superscript"/>
              </w:rPr>
              <w:t>2</w:t>
            </w:r>
            <w:r w:rsidRPr="00B75255">
              <w:rPr>
                <w:rFonts w:asciiTheme="majorHAnsi" w:hAnsiTheme="majorHAnsi"/>
              </w:rPr>
              <w:t>K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64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7266DF5B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676722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4EB" w14:textId="67BE2FEC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1C9C61" w14:textId="78D53E15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E0C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06076B3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0C0A9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D0BA" w14:textId="006A2670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33755" w14:textId="059C1EFE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9A04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686BB1C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089E78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B8D" w14:textId="6485CA12" w:rsidR="000A52E0" w:rsidRPr="00B75255" w:rsidRDefault="00FF762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hladina akustického tlaku ve volném poli</w:t>
            </w:r>
            <w:r w:rsidR="00FF482B" w:rsidRPr="00B75255">
              <w:rPr>
                <w:rFonts w:asciiTheme="majorHAnsi" w:hAnsiTheme="majorHAnsi"/>
              </w:rPr>
              <w:t xml:space="preserve"> ve vzdálenosti</w:t>
            </w:r>
            <w:r w:rsidRPr="00B75255">
              <w:rPr>
                <w:rFonts w:asciiTheme="majorHAnsi" w:hAnsiTheme="majorHAnsi"/>
              </w:rPr>
              <w:t xml:space="preserve"> 1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77E6B" w14:textId="642EFC9B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dB(A)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7934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3908732F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A9D3A3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0C19" w14:textId="1DA8DE98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Celkové rozměry (DxŠxV)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20CE6" w14:textId="0B571B08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AA06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2AC6CEE0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CF8393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729F" w14:textId="614B4ADB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5295D" w14:textId="05DE6E9F" w:rsidR="000A52E0" w:rsidRPr="00B75255" w:rsidRDefault="00FF7625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81F8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18668F94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E02EE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AB62" w14:textId="19E70F34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Okruh voda/glykol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829E2D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FA70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0E11A19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E52357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8F48" w14:textId="0FCBF30E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průtok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4A8C5B" w14:textId="03B60C52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58A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23DB890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A30166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5EA0" w14:textId="2FE4B44B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FFF49" w14:textId="36F025BF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6139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6F4455B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1BB061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5122" w14:textId="653F67D4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výstup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73B4D" w14:textId="0A725188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CA6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5A34F78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BC7053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11AC" w14:textId="6F4DA739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tlaková ztráta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8AE28" w14:textId="0ADB05B8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F0A1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03220789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844DC6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70C3" w14:textId="584870FA" w:rsidR="000543CB" w:rsidRPr="00B75255" w:rsidRDefault="00FF482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Strana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A956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2CFF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3BBFC3E1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BAC592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5398" w14:textId="03ACAE93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průtok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5DB17" w14:textId="12B1EFFB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D846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17640B7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ACC13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C29B" w14:textId="4F503AF6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D75A6" w14:textId="53F2D3D8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23C6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48D3DFD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C37F09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664A" w14:textId="25B5F590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výstup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A25FD" w14:textId="509A64F6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0D1C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4DCDDC3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1507EE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1E36" w14:textId="4E200E6D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tlaková ztráta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39D50F" w14:textId="3ED65C5D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795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5323D5AD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00E8ED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B06D" w14:textId="6E22F8CA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Ventilátory a motory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127C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EF0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3CAE322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DE7AC8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1BA8" w14:textId="5EC18C70" w:rsidR="000543CB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ventilátorů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6BD12" w14:textId="541274F6" w:rsidR="000543CB" w:rsidRPr="00B75255" w:rsidRDefault="00650026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287E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216704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72C496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8F4D" w14:textId="38E75F17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Objem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24A85" w14:textId="7CB2F893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D071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6883898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BE61C5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84BB" w14:textId="02FB6A4A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25BC53" w14:textId="4382B12B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6D1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34518C4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CB033E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17D9" w14:textId="6BA16708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Příkon na hřídeli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7ADC2" w14:textId="50D5B07B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C1B9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256A004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122A00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1C4B" w14:textId="6EFD5F77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výkon motoru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641800" w14:textId="786F7DE1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F07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713AFAF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41837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A09E" w14:textId="7B499BDB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Příkon motoru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B8E6F" w14:textId="65965778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2BA3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B7851A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0D9C9B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B642" w14:textId="47E568C2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Napětí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5D48C" w14:textId="2E7DF18A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DF2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FADA8F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9FC69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2B6D" w14:textId="61F6DF19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Frekvence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FC200" w14:textId="1CD5536F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Hz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5D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A1790FD" w14:textId="77777777" w:rsidTr="00A308D5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27C4C9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34A7" w14:textId="6168CC2D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Proud - plné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B1B825" w14:textId="5E1D64E8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63D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2DCA9A1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109F38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0D18" w14:textId="4EAF52A5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Třída </w:t>
            </w:r>
            <w:r w:rsidR="00FF482B" w:rsidRPr="00B75255">
              <w:rPr>
                <w:rFonts w:asciiTheme="majorHAnsi" w:hAnsiTheme="majorHAnsi"/>
              </w:rPr>
              <w:t xml:space="preserve">krytí </w:t>
            </w:r>
            <w:r w:rsidRPr="00B75255">
              <w:rPr>
                <w:rFonts w:asciiTheme="majorHAnsi" w:hAnsiTheme="majorHAnsi"/>
              </w:rPr>
              <w:t xml:space="preserve">motoru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38452F" w14:textId="0C8548B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Třída IP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F278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302220BB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56E3A1" w14:textId="77777777" w:rsidR="007B0883" w:rsidRPr="00B75255" w:rsidRDefault="007B0883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5334" w14:textId="61BB4EA6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Výměník tepla (okruh topné vody a voda/glykol)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FE92E" w14:textId="77777777" w:rsidR="007B0883" w:rsidRPr="00B75255" w:rsidRDefault="007B0883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43C9" w14:textId="77777777" w:rsidR="007B0883" w:rsidRPr="00B75255" w:rsidRDefault="007B0883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308EB7E9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55D96D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1287" w14:textId="0A927D5A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výměníků tepla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6A760C" w14:textId="2812B61E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7C42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68CE6ED6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BCCA7E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37EA" w14:textId="1AA7DFD4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Typ výměníků (deskový, U-trubky, přímé trubky)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AD450" w14:textId="13D18B21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E5C5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4801072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42EC64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8CFF" w14:textId="68D32FDA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Tlaková ztráta na straně vody při max. průtoku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F4F637" w14:textId="08DFA740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kPa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852E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4DEF4C4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3C49B0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3BB8E" w14:textId="3702681F" w:rsidR="007B0883" w:rsidRPr="00B75255" w:rsidRDefault="00FF482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Teplosměnná </w:t>
            </w:r>
            <w:r w:rsidR="007B0883" w:rsidRPr="00B75255">
              <w:rPr>
                <w:rFonts w:asciiTheme="majorHAnsi" w:hAnsiTheme="majorHAnsi"/>
              </w:rPr>
              <w:t>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9F0F87" w14:textId="6E2E88BE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378D3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59B179E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15C707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13F19" w14:textId="0A40D4F1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rychlost proudění vody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E569B" w14:textId="7435D506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5ECF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79516DC6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30A1AC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87A5" w14:textId="1819EBD2" w:rsidR="00A5012F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Předpokládaný faktor znečištění </w:t>
            </w:r>
            <w:r w:rsidR="00A5012F" w:rsidRPr="00B75255">
              <w:rPr>
                <w:rFonts w:asciiTheme="majorHAnsi" w:hAnsiTheme="majorHAnsi"/>
              </w:rPr>
              <w:t>S</w:t>
            </w:r>
            <w:r w:rsidRPr="00B75255">
              <w:rPr>
                <w:rFonts w:asciiTheme="majorHAnsi" w:hAnsiTheme="majorHAnsi"/>
              </w:rPr>
              <w:t xml:space="preserve">trana glykolu </w:t>
            </w:r>
          </w:p>
          <w:p w14:paraId="01B70BCB" w14:textId="35788C90" w:rsidR="006E42D5" w:rsidRPr="00B75255" w:rsidRDefault="00A5012F" w:rsidP="00B75255">
            <w:pPr>
              <w:spacing w:line="240" w:lineRule="auto"/>
              <w:ind w:left="97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</w:t>
            </w:r>
            <w:r w:rsidR="006E42D5" w:rsidRPr="00B75255">
              <w:rPr>
                <w:rFonts w:asciiTheme="majorHAnsi" w:hAnsiTheme="majorHAnsi"/>
              </w:rPr>
              <w:t>tranu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C2916" w14:textId="5AFFE333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br/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  <w:r w:rsidRPr="00B75255">
              <w:br/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˚C/W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10FA2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0E951E37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925B19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CB0" w14:textId="12729C7B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Použité materiály (trubky, plášť)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654506" w14:textId="51E9DE31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F642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1EDD2F29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B9B36A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DEFF" w14:textId="13FDF0E5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trubek a rozměry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BAF48" w14:textId="100F34AC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množství/mm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4469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39616891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FFD317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0614" w14:textId="326455CB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FF653" w14:textId="4E3C2623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bara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8573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2CDD0DD1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58DD60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84D0" w14:textId="748FDAF0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110B4" w14:textId="4DCF1B4E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ADDF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721D4D09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23809F3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8A8A" w14:textId="0CE1A8CD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hmotnost (za mokra)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9B31C" w14:textId="38F3FCD1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3759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14:paraId="0AE2A182" w14:textId="2753E67C" w:rsidR="00084B36" w:rsidRPr="00B75255" w:rsidRDefault="00084B36" w:rsidP="0016607D"/>
    <w:p w14:paraId="7CA64E84" w14:textId="49E0BA19" w:rsidR="00084B36" w:rsidRPr="00B75255" w:rsidRDefault="00084B36">
      <w:r w:rsidRPr="00B75255">
        <w:br w:type="page"/>
      </w:r>
    </w:p>
    <w:p w14:paraId="0F02171A" w14:textId="52C1C9CF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209" w:name="_Toc55820134"/>
      <w:bookmarkStart w:id="210" w:name="_Toc55820148"/>
      <w:bookmarkStart w:id="211" w:name="_Toc55820335"/>
      <w:bookmarkStart w:id="212" w:name="_Toc55820135"/>
      <w:bookmarkStart w:id="213" w:name="_Toc55820149"/>
      <w:bookmarkStart w:id="214" w:name="_Toc55820336"/>
      <w:bookmarkStart w:id="215" w:name="_Toc55820136"/>
      <w:bookmarkStart w:id="216" w:name="_Toc55820150"/>
      <w:bookmarkStart w:id="217" w:name="_Toc55820337"/>
      <w:bookmarkStart w:id="218" w:name="_Toc55820137"/>
      <w:bookmarkStart w:id="219" w:name="_Toc55820151"/>
      <w:bookmarkStart w:id="220" w:name="_Toc55820338"/>
      <w:bookmarkStart w:id="221" w:name="_Toc55820138"/>
      <w:bookmarkStart w:id="222" w:name="_Toc55820152"/>
      <w:bookmarkStart w:id="223" w:name="_Toc55820339"/>
      <w:bookmarkStart w:id="224" w:name="_Toc378064113"/>
      <w:bookmarkStart w:id="225" w:name="_Toc30097112"/>
      <w:bookmarkStart w:id="226" w:name="_Toc192640133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r w:rsidRPr="00B75255">
        <w:lastRenderedPageBreak/>
        <w:t>Pomocná zařízení</w:t>
      </w:r>
      <w:bookmarkEnd w:id="224"/>
      <w:bookmarkEnd w:id="225"/>
      <w:bookmarkEnd w:id="226"/>
    </w:p>
    <w:p w14:paraId="3F41ADF2" w14:textId="01298572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A5 </w:t>
      </w:r>
      <w:r w:rsidRPr="00B75255">
        <w:rPr>
          <w:i/>
          <w:iCs/>
        </w:rPr>
        <w:t xml:space="preserve">Technické specifikace </w:t>
      </w:r>
      <w:r w:rsidR="00A5012F" w:rsidRPr="00B75255">
        <w:rPr>
          <w:i/>
          <w:iCs/>
        </w:rPr>
        <w:t>pomocných provozů</w:t>
      </w:r>
      <w:r w:rsidRPr="00B75255">
        <w:rPr>
          <w:i/>
          <w:iCs/>
        </w:rPr>
        <w:t>.</w:t>
      </w:r>
    </w:p>
    <w:p w14:paraId="63217982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753"/>
        <w:gridCol w:w="1134"/>
        <w:gridCol w:w="1417"/>
        <w:gridCol w:w="1418"/>
      </w:tblGrid>
      <w:tr w:rsidR="0016607D" w:rsidRPr="00B75255" w14:paraId="3885C0B3" w14:textId="77777777" w:rsidTr="00497750">
        <w:trPr>
          <w:cantSplit/>
          <w:trHeight w:val="2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63F5FCC" w14:textId="096DCBC1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227" w:name="_Toc5582037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31</w:t>
            </w:r>
            <w:bookmarkEnd w:id="227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4ADA5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AA7358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BBCD0B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25A0969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CBDCD9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B95C2B4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3E637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A7C027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27838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92C82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E042292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B5B6B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D350DF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1766712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00F17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215FD68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AF1B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72175B" w14:textId="77777777" w:rsidR="0016607D" w:rsidRPr="00B75255" w:rsidRDefault="0016607D" w:rsidP="00E027CA">
            <w:pPr>
              <w:jc w:val="center"/>
              <w:rPr>
                <w:b/>
              </w:rPr>
            </w:pPr>
            <w:r w:rsidRPr="00B75255">
              <w:rPr>
                <w:b/>
              </w:rPr>
              <w:t>Pomocné systémy</w:t>
            </w:r>
          </w:p>
          <w:p w14:paraId="72A748F1" w14:textId="2B3F5A25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clear" w:color="auto" w:fill="BAD2E0"/>
          </w:tcPr>
          <w:p w14:paraId="16A6465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03E5CDD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22F7CA6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0A74B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D16F36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485334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50DEC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0BB85E4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CDC001" w14:textId="4ED77E59" w:rsidR="0016607D" w:rsidRPr="00B75255" w:rsidRDefault="0016607D" w:rsidP="00E935C2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A5 sekce 4</w:t>
            </w:r>
            <w:r w:rsidRPr="00B75255">
              <w:rPr>
                <w:b/>
                <w:bCs/>
              </w:rPr>
              <w:t xml:space="preserve">  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4B95B7" w14:textId="2DDF8177" w:rsidR="0016607D" w:rsidRPr="00B75255" w:rsidRDefault="0016607D" w:rsidP="00E935C2">
            <w:pPr>
              <w:pageBreakBefore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Jeřáby </w:t>
            </w:r>
            <w:r w:rsidR="00A5012F" w:rsidRPr="00B75255">
              <w:rPr>
                <w:b/>
                <w:bCs/>
              </w:rPr>
              <w:t xml:space="preserve">pro </w:t>
            </w:r>
            <w:r w:rsidRPr="00B75255">
              <w:rPr>
                <w:b/>
                <w:bCs/>
              </w:rPr>
              <w:t>odpad</w:t>
            </w:r>
          </w:p>
        </w:tc>
      </w:tr>
      <w:tr w:rsidR="0016607D" w:rsidRPr="00B75255" w14:paraId="36CEF537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0C51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D98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8CF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805FC" w:rsidRPr="00B75255" w14:paraId="71EAD31A" w14:textId="77777777" w:rsidTr="00C13FBF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2C2E04" w14:textId="77777777" w:rsidR="001805FC" w:rsidRPr="00B75255" w:rsidRDefault="001805FC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29BE" w14:textId="5F4E9215" w:rsidR="001805FC" w:rsidRPr="00B75255" w:rsidRDefault="00A5012F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Očekávaná doba odstávky v rámci</w:t>
            </w:r>
            <w:r w:rsidR="001805FC" w:rsidRPr="00B75255">
              <w:rPr>
                <w:sz w:val="16"/>
                <w:szCs w:val="16"/>
              </w:rPr>
              <w:t xml:space="preserve"> koordinace s Objednatelem </w:t>
            </w:r>
            <w:r w:rsidRPr="00B75255">
              <w:rPr>
                <w:sz w:val="16"/>
                <w:szCs w:val="16"/>
              </w:rPr>
              <w:t>během</w:t>
            </w:r>
            <w:r w:rsidR="001805FC" w:rsidRPr="00B75255">
              <w:rPr>
                <w:sz w:val="16"/>
                <w:szCs w:val="16"/>
              </w:rPr>
              <w:t xml:space="preserve"> plánovaných každoročních </w:t>
            </w:r>
            <w:r w:rsidRPr="00B75255">
              <w:rPr>
                <w:sz w:val="16"/>
                <w:szCs w:val="16"/>
              </w:rPr>
              <w:t xml:space="preserve">odstávek Stávajícího zařízení pro účely </w:t>
            </w:r>
            <w:r w:rsidR="001805FC" w:rsidRPr="00B75255">
              <w:rPr>
                <w:sz w:val="16"/>
                <w:szCs w:val="16"/>
              </w:rPr>
              <w:t>výměn</w:t>
            </w:r>
            <w:r w:rsidRPr="00B75255">
              <w:rPr>
                <w:sz w:val="16"/>
                <w:szCs w:val="16"/>
              </w:rPr>
              <w:t>y</w:t>
            </w:r>
            <w:r w:rsidR="001805FC" w:rsidRPr="00B75255">
              <w:rPr>
                <w:sz w:val="16"/>
                <w:szCs w:val="16"/>
              </w:rPr>
              <w:t xml:space="preserve"> stávajících jeřábů odpadu za nové.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3325" w14:textId="77777777" w:rsidR="001805FC" w:rsidRPr="00B75255" w:rsidRDefault="001805FC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21369D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200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0314" w14:textId="77777777" w:rsidR="00226650" w:rsidRPr="00B75255" w:rsidRDefault="00226650" w:rsidP="0061139E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Reference pro bezobslužný plně automatický jeřábový systém schopný nepřetržitého provozu po dobu 24 hodin v plně automatickém režimu (bez obsluhy).</w:t>
            </w:r>
          </w:p>
          <w:p w14:paraId="2E044B7A" w14:textId="3C16F918" w:rsidR="0016607D" w:rsidRPr="00B75255" w:rsidRDefault="00226650" w:rsidP="0061139E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Tyto reference podléhají schválení Objednatelem.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4CD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8898098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3902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2252" w14:textId="64470AA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jeřábů </w:t>
            </w:r>
            <w:r w:rsidR="00A5012F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odpad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D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7142D26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722A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6B68" w14:textId="14711033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prostoru provozu jeřábů zobrazující přístupové cesty a pracovní a omezené oblasti pro údržbu jeřábů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445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BD2B40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14FFB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10EE" w14:textId="5087325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Výpočty </w:t>
            </w:r>
            <w:r w:rsidR="00874B54" w:rsidRPr="00B75255">
              <w:rPr>
                <w:sz w:val="16"/>
                <w:szCs w:val="16"/>
              </w:rPr>
              <w:t xml:space="preserve">homogenizačních; </w:t>
            </w:r>
            <w:r w:rsidRPr="00B75255">
              <w:rPr>
                <w:sz w:val="16"/>
                <w:szCs w:val="16"/>
              </w:rPr>
              <w:t>a plnících kapacit včetně výpočtů doby cyklu pro manuální a bezobslužný plně automatický provozní režim (24 h/den) budou předloženy Zhotovitelem.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35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2D3930D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1109C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26FB" w14:textId="4C0807AD" w:rsidR="0016607D" w:rsidRPr="00B75255" w:rsidRDefault="00A5012F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Jednokolejový kladkostroj </w:t>
            </w:r>
            <w:r w:rsidR="0016607D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servis</w:t>
            </w:r>
            <w:r w:rsidR="0016607D" w:rsidRPr="00B75255">
              <w:rPr>
                <w:sz w:val="16"/>
                <w:szCs w:val="16"/>
              </w:rPr>
              <w:t xml:space="preserve"> jeřábu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64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19347D27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3A221C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88EE" w14:textId="6B1B574E" w:rsidR="00226650" w:rsidRPr="00B75255" w:rsidRDefault="00226650" w:rsidP="00226650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 pro snadnou a bezpečnou výměnu </w:t>
            </w:r>
            <w:r w:rsidR="00A5012F" w:rsidRPr="00B75255">
              <w:rPr>
                <w:sz w:val="16"/>
                <w:szCs w:val="16"/>
              </w:rPr>
              <w:t xml:space="preserve">lan </w:t>
            </w:r>
            <w:r w:rsidRPr="00B75255">
              <w:rPr>
                <w:sz w:val="16"/>
                <w:szCs w:val="16"/>
              </w:rPr>
              <w:t>a drapáku jeřábu (včetně demontáže).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D691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2AD9E507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39BD3F40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58E3" w14:textId="77777777" w:rsidR="00226650" w:rsidRPr="00B75255" w:rsidRDefault="00226650" w:rsidP="002266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CEBFC0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06EF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26650" w:rsidRPr="00B75255" w14:paraId="57F5F202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58847F78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05EB" w14:textId="3BD51A4B" w:rsidR="00226650" w:rsidRPr="00B75255" w:rsidRDefault="00226650" w:rsidP="00226650">
            <w:r w:rsidRPr="00B75255">
              <w:t>Velikost drapáku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BEF4B8" w14:textId="255A6838" w:rsidR="00226650" w:rsidRPr="00B75255" w:rsidRDefault="00226650" w:rsidP="00226650">
            <w:pPr>
              <w:spacing w:line="240" w:lineRule="auto"/>
              <w:rPr>
                <w:rFonts w:cs="Arial"/>
                <w:vertAlign w:val="superscript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037F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1B9B81F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04340E18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6C4F" w14:textId="12F134EA" w:rsidR="00226650" w:rsidRPr="00B75255" w:rsidRDefault="00226650" w:rsidP="00226650">
            <w:pPr>
              <w:rPr>
                <w:rFonts w:cs="Arial"/>
              </w:rPr>
            </w:pPr>
            <w:r w:rsidRPr="00B75255">
              <w:t xml:space="preserve">Jmenovitá </w:t>
            </w:r>
            <w:r w:rsidR="00A5012F" w:rsidRPr="00B75255">
              <w:t xml:space="preserve">přepravní kapacita </w:t>
            </w:r>
            <w:r w:rsidRPr="00B75255">
              <w:t>jeřábů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0F861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675F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27AEE49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37D52A55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DDAB" w14:textId="6B64A8FF" w:rsidR="00226650" w:rsidRPr="00B75255" w:rsidRDefault="00874B54" w:rsidP="00226650">
            <w:r w:rsidRPr="00B75255">
              <w:t xml:space="preserve">Zvedací kapacita </w:t>
            </w:r>
            <w:r w:rsidR="00226650" w:rsidRPr="00B75255">
              <w:t>(MCR)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593FB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DA21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212C3C69" w14:textId="77777777" w:rsidTr="0061139E">
        <w:trPr>
          <w:cantSplit/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83CB44" w14:textId="6A1FCC02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5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A19F72D" w14:textId="3FBE98FF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Jeřáb turbíny</w:t>
            </w:r>
          </w:p>
        </w:tc>
      </w:tr>
      <w:tr w:rsidR="00E027CA" w:rsidRPr="00B75255" w14:paraId="61ACC4E2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16516D" w14:textId="77777777" w:rsidR="00E027CA" w:rsidRPr="00B75255" w:rsidRDefault="00E027CA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EB68" w14:textId="69F3BF70" w:rsidR="00E027CA" w:rsidRPr="00B75255" w:rsidRDefault="00E027CA" w:rsidP="00E027C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C8B6" w14:textId="7C503CB0" w:rsidR="00E027CA" w:rsidRPr="00B75255" w:rsidRDefault="00E027CA" w:rsidP="00E027CA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E027CA" w:rsidRPr="00B75255" w14:paraId="3BAD1FC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D30803" w14:textId="77777777" w:rsidR="00E027CA" w:rsidRPr="00B75255" w:rsidRDefault="00E027CA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2738" w14:textId="50F5B31D" w:rsidR="00E027CA" w:rsidRPr="00B75255" w:rsidRDefault="00E027CA" w:rsidP="00E027CA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jeřábu turbíny vč. </w:t>
            </w:r>
            <w:r w:rsidR="00A5012F" w:rsidRPr="00B75255">
              <w:rPr>
                <w:sz w:val="16"/>
                <w:szCs w:val="16"/>
              </w:rPr>
              <w:t xml:space="preserve">výšky </w:t>
            </w:r>
            <w:r w:rsidRPr="00B75255">
              <w:rPr>
                <w:sz w:val="16"/>
                <w:szCs w:val="16"/>
              </w:rPr>
              <w:t>háku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57CD" w14:textId="77777777" w:rsidR="00E027CA" w:rsidRPr="00B75255" w:rsidRDefault="00E027CA" w:rsidP="00E027CA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226650" w:rsidRPr="00B75255" w14:paraId="0426B1F9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C2151D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ED12" w14:textId="41B37397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CF2F" w14:textId="1C662D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43D3" w14:textId="16EAFE42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26650" w:rsidRPr="00B75255" w14:paraId="551D20A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B997F5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871E" w14:textId="6A508F9F" w:rsidR="00226650" w:rsidRPr="00B75255" w:rsidRDefault="00874B54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 xml:space="preserve">Zvedací kapacita </w:t>
            </w:r>
            <w:r w:rsidR="00226650" w:rsidRPr="00B75255">
              <w:t>(MCR)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6011" w14:textId="31BB860B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41AB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41169628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06D55C" w14:textId="06DD0046" w:rsidR="00226650" w:rsidRPr="00B75255" w:rsidRDefault="00084B36" w:rsidP="002266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A4 sekce 7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97EAC6" w14:textId="7CB6CFED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Servisní jeřáby</w:t>
            </w:r>
          </w:p>
        </w:tc>
      </w:tr>
      <w:tr w:rsidR="00226650" w:rsidRPr="00B75255" w14:paraId="7967163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107E34" w14:textId="77777777" w:rsidR="00226650" w:rsidRPr="00B75255" w:rsidRDefault="00226650" w:rsidP="00226650">
            <w:pPr>
              <w:rPr>
                <w:rFonts w:cs="Arial"/>
                <w:b/>
                <w:bCs/>
                <w:strike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8D1E" w14:textId="50642663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BE3F" w14:textId="2D218C1E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F4496" w14:textId="77777777" w:rsidR="00226650" w:rsidRPr="00B75255" w:rsidRDefault="00226650" w:rsidP="00226650">
            <w:pPr>
              <w:spacing w:line="240" w:lineRule="auto"/>
              <w:rPr>
                <w:rFonts w:cs="Arial"/>
                <w:strike/>
              </w:rPr>
            </w:pPr>
          </w:p>
        </w:tc>
      </w:tr>
      <w:tr w:rsidR="00226650" w:rsidRPr="00B75255" w14:paraId="3EE0926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1CA058" w14:textId="77777777" w:rsidR="00226650" w:rsidRPr="00B75255" w:rsidRDefault="00226650" w:rsidP="00226650">
            <w:pPr>
              <w:rPr>
                <w:rFonts w:cs="Arial"/>
                <w:b/>
                <w:bCs/>
                <w:strike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2311" w14:textId="17542DCF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hlavních servisních jeřábů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0783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F93D" w14:textId="77777777" w:rsidR="00226650" w:rsidRPr="00B75255" w:rsidRDefault="00226650" w:rsidP="00226650">
            <w:pPr>
              <w:spacing w:line="240" w:lineRule="auto"/>
              <w:rPr>
                <w:rFonts w:cs="Arial"/>
                <w:strike/>
              </w:rPr>
            </w:pPr>
          </w:p>
        </w:tc>
      </w:tr>
      <w:tr w:rsidR="00226650" w:rsidRPr="00B75255" w14:paraId="1670492D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865966" w14:textId="2EA7F5AB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A5 sekce 7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2083E2" w14:textId="1DEA3DDB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distribuce stlačeného vzduchu </w:t>
            </w:r>
          </w:p>
        </w:tc>
      </w:tr>
      <w:tr w:rsidR="00226650" w:rsidRPr="00B75255" w14:paraId="2F59E653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B3EF2E" w14:textId="77777777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9B84" w14:textId="77777777" w:rsidR="00226650" w:rsidRPr="00B75255" w:rsidRDefault="00226650" w:rsidP="002266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EEB1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F10B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4C643D" w:rsidRPr="00B75255" w14:paraId="25FDD55F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41EBC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B2E3" w14:textId="3D81CC64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Typ a počet vyrovnávacích nádrží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AF31" w14:textId="15AE4CBA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C6E4" w14:textId="77777777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C643D" w:rsidRPr="00B75255" w14:paraId="65FB742B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C62574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954D" w14:textId="4CCEBDC2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Kapacita vyrovnávacích nádrží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93B9" w14:textId="6A9E840B" w:rsidR="004C643D" w:rsidRPr="00B75255" w:rsidRDefault="004C643D" w:rsidP="004C643D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>m</w:t>
            </w:r>
            <w:r w:rsidRPr="00B75255">
              <w:rPr>
                <w:bCs/>
                <w:i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F7A5" w14:textId="77777777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C643D" w:rsidRPr="00B75255" w14:paraId="002B46E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05E381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8CE6" w14:textId="77777777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Procesní vzduch:</w:t>
            </w:r>
          </w:p>
        </w:tc>
      </w:tr>
      <w:tr w:rsidR="0016667D" w:rsidRPr="00B75255" w14:paraId="7D48734E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67152C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0795" w14:textId="68B45873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 kapacita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CDB9" w14:textId="69B21183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0FF2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347B7C18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2DF750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AB61" w14:textId="77777777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Připojovací body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70B1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F2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766B0FA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5476B2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3333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Přístrojový vzduchu:</w:t>
            </w:r>
          </w:p>
        </w:tc>
      </w:tr>
      <w:tr w:rsidR="0016667D" w:rsidRPr="00B75255" w14:paraId="23D69FFE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C76A3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1D57" w14:textId="48974BAC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 kapacita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4914" w14:textId="6F3EED69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Nm³/h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6021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041BC43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E17C43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F307" w14:textId="7E0C6D56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Připojovací body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2178" w14:textId="3DCB6BBC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CED6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0077789C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500622" w14:textId="37A3B836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A5 sekce 8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B08176C" w14:textId="7CE551F2" w:rsidR="0016667D" w:rsidRPr="00B75255" w:rsidRDefault="00A5012F" w:rsidP="0016667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centrálního vysavače</w:t>
            </w:r>
            <w:r w:rsidR="0016667D" w:rsidRPr="00B75255">
              <w:t> </w:t>
            </w:r>
          </w:p>
        </w:tc>
      </w:tr>
      <w:tr w:rsidR="0016667D" w:rsidRPr="00B75255" w14:paraId="7127784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5A9B38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5CB4" w14:textId="77777777" w:rsidR="0016667D" w:rsidRPr="00B75255" w:rsidRDefault="0016667D" w:rsidP="0016667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54EB" w14:textId="77777777" w:rsidR="0016667D" w:rsidRPr="00B75255" w:rsidRDefault="0016667D" w:rsidP="0016667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9FB2" w14:textId="77777777" w:rsidR="0016667D" w:rsidRPr="00B75255" w:rsidRDefault="0016667D" w:rsidP="0016667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67D" w:rsidRPr="00B75255" w14:paraId="00EB6C5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F70F1DB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4EE1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 přípojek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CC02" w14:textId="7E3723AA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1A07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8A796E" w:rsidRPr="00B75255" w14:paraId="0DE6A168" w14:textId="77777777" w:rsidTr="008A796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237156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7233CF7" w14:textId="0B53124F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  <w:b/>
                <w:bCs/>
              </w:rPr>
              <w:t>Zajištění dodávek el. energie</w:t>
            </w:r>
          </w:p>
        </w:tc>
      </w:tr>
      <w:tr w:rsidR="008A796E" w:rsidRPr="00B75255" w14:paraId="059800D0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CE7EAF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AC62" w14:textId="2111FE26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F6E7" w14:textId="4A4FCEA5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EAD0" w14:textId="72B77DC9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A796E" w:rsidRPr="00B75255" w14:paraId="4032FD07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2C96AE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29EC" w14:textId="69CD6405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Spotřeba energie (400 V)</w:t>
            </w:r>
          </w:p>
        </w:tc>
      </w:tr>
      <w:tr w:rsidR="008A796E" w:rsidRPr="00B75255" w14:paraId="73F1A399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9E1ED3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4C95" w14:textId="622594D9" w:rsidR="008A796E" w:rsidRPr="00B75255" w:rsidRDefault="00107CC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D85A" w14:textId="5ED91284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E7F0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8A796E" w:rsidRPr="00B75255" w14:paraId="7D4A82CF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9F47B6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B47D" w14:textId="5083F729" w:rsidR="008A796E" w:rsidRPr="00B75255" w:rsidRDefault="008A796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DFB3" w14:textId="76BBDB61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7C04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8A796E" w:rsidRPr="00B75255" w14:paraId="5291F6AF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3B45DAF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AC03" w14:textId="0F6F9D82" w:rsidR="008A796E" w:rsidRPr="00B75255" w:rsidRDefault="008A796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B3B9" w14:textId="5A603043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A8BC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7BE31037" w14:textId="7E6A782A" w:rsidR="007B21C2" w:rsidRPr="00B75255" w:rsidRDefault="007B21C2" w:rsidP="007B21C2">
      <w:bookmarkStart w:id="228" w:name="_Toc378064111"/>
      <w:bookmarkStart w:id="229" w:name="_Toc30097113"/>
    </w:p>
    <w:p w14:paraId="443E3847" w14:textId="0496A929" w:rsidR="007B21C2" w:rsidRPr="00B75255" w:rsidRDefault="007B21C2" w:rsidP="007B21C2"/>
    <w:p w14:paraId="22E44FE1" w14:textId="7E8F9FFE" w:rsidR="007B21C2" w:rsidRPr="00B75255" w:rsidRDefault="007B21C2" w:rsidP="007B21C2"/>
    <w:p w14:paraId="66F9BE6B" w14:textId="786F43AD" w:rsidR="007B21C2" w:rsidRPr="00B75255" w:rsidRDefault="007B21C2" w:rsidP="007B21C2"/>
    <w:p w14:paraId="5F8442B3" w14:textId="6980ECA1" w:rsidR="007B21C2" w:rsidRPr="00B75255" w:rsidRDefault="007B21C2">
      <w:r w:rsidRPr="00B75255">
        <w:br w:type="page"/>
      </w:r>
    </w:p>
    <w:p w14:paraId="3F2552BD" w14:textId="1D78F43B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230" w:name="_Toc192640134"/>
      <w:r w:rsidRPr="00B75255">
        <w:lastRenderedPageBreak/>
        <w:t>Elektrická zařízení</w:t>
      </w:r>
      <w:bookmarkEnd w:id="228"/>
      <w:bookmarkEnd w:id="229"/>
      <w:bookmarkEnd w:id="230"/>
    </w:p>
    <w:p w14:paraId="07EE44F8" w14:textId="1A02258A" w:rsidR="00124446" w:rsidRPr="00B75255" w:rsidRDefault="00124446" w:rsidP="00124446">
      <w:pPr>
        <w:rPr>
          <w:i/>
          <w:iCs/>
        </w:rPr>
      </w:pPr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A6 </w:t>
      </w:r>
      <w:r w:rsidRPr="00B75255">
        <w:rPr>
          <w:i/>
          <w:iCs/>
        </w:rPr>
        <w:t>Technické specifikace elektro zařízení</w:t>
      </w:r>
    </w:p>
    <w:p w14:paraId="265E7CBA" w14:textId="1284A637" w:rsidR="008057D4" w:rsidRPr="00B75255" w:rsidRDefault="008057D4" w:rsidP="00124446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3"/>
        <w:gridCol w:w="3617"/>
        <w:gridCol w:w="1570"/>
        <w:gridCol w:w="1264"/>
        <w:gridCol w:w="1276"/>
      </w:tblGrid>
      <w:tr w:rsidR="008057D4" w:rsidRPr="00B75255" w14:paraId="0F14EEF0" w14:textId="77777777" w:rsidTr="00497750">
        <w:trPr>
          <w:trHeight w:val="285"/>
          <w:tblHeader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4BCF6D8" w14:textId="1DD4B29E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231" w:name="_Toc5582037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32</w:t>
            </w:r>
            <w:bookmarkEnd w:id="231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0568AC5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3167A4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05E30B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3880A3E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3A1D3F5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497750" w:rsidRPr="00B75255" w14:paraId="4B6F7F8A" w14:textId="77777777" w:rsidTr="00497750">
        <w:trPr>
          <w:trHeight w:val="285"/>
          <w:tblHeader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11F3558" w14:textId="683C0774" w:rsidR="00497750" w:rsidRPr="00B75255" w:rsidRDefault="00497750" w:rsidP="004977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AB6AD04" w14:textId="5F66DCB9" w:rsidR="00A5012F" w:rsidRPr="00B75255" w:rsidRDefault="00497750" w:rsidP="00497750">
            <w:pPr>
              <w:jc w:val="center"/>
              <w:rPr>
                <w:b/>
              </w:rPr>
            </w:pPr>
            <w:r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</w:rPr>
              <w:t xml:space="preserve">Elektrická zařízení </w:t>
            </w:r>
          </w:p>
          <w:p w14:paraId="1EF62C91" w14:textId="15697B95" w:rsidR="00497750" w:rsidRPr="00B75255" w:rsidRDefault="00497750" w:rsidP="00497750">
            <w:pPr>
              <w:jc w:val="center"/>
            </w:pPr>
            <w:r w:rsidRPr="00B75255">
              <w:rPr>
                <w:b/>
              </w:rPr>
              <w:t>Obecně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  <w:hideMark/>
          </w:tcPr>
          <w:p w14:paraId="6518837A" w14:textId="050F0AC9" w:rsidR="00497750" w:rsidRPr="00B75255" w:rsidRDefault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7878C020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497750" w:rsidRPr="00B75255" w14:paraId="60ECC594" w14:textId="77777777" w:rsidTr="00497750">
        <w:trPr>
          <w:trHeight w:val="285"/>
          <w:tblHeader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CB1FEE" w14:textId="74763B11" w:rsidR="00497750" w:rsidRPr="00B75255" w:rsidRDefault="00497750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294A8CE" w14:textId="77777777" w:rsidR="00497750" w:rsidRPr="00B75255" w:rsidRDefault="00497750" w:rsidP="008057D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C1CBB48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54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54987D5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F931987" w14:textId="77777777" w:rsidTr="00497750">
        <w:trPr>
          <w:trHeight w:val="340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206A1A77" w14:textId="577E3F27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18612FC" w14:textId="6071E2C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Obecně</w:t>
            </w:r>
          </w:p>
        </w:tc>
      </w:tr>
      <w:tr w:rsidR="008057D4" w:rsidRPr="00B75255" w14:paraId="47F4A85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9470A90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D0AD4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63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00828A9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FEAA5EA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BBE1A" w14:textId="77777777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Rozsah dodávky a představy o systému a funkci zařízení.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8B8D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4DDD56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C4BEF2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26C49" w14:textId="39E6E65F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elektrických spotřebičů. Jednotlivá data pro běžné napájení, nouzové napájení a bezpečné napájení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0DA2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E3B8032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E1EA1B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ECA37" w14:textId="280A88D7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Maximální spotřeba energie na různých úrovních napětí. Jednotlivá data pro běžné napájení, nouzové napájení a bezpečné napájení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0668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5BB6381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B1EEE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80889" w14:textId="2D133CC9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Jednopólové schéma (SLD), včetně SLD distribučních a MCC/ACC rozvaděčů a velkých motorů. Návrhové kapacity a provozní hodnoty.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C552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91092DD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40CAE5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91C5E" w14:textId="77777777" w:rsidR="008057D4" w:rsidRPr="00B75255" w:rsidRDefault="008057D4">
            <w:pPr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možných subdodavatelů.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21732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2178E2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B1F3719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1A65B" w14:textId="665CF430" w:rsidR="008057D4" w:rsidRPr="00B75255" w:rsidRDefault="008057D4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místních ovládacích panelů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7B6AB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01808FF8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458A2E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E4420" w14:textId="11B81A27" w:rsidR="008057D4" w:rsidRPr="00B75255" w:rsidRDefault="008057D4" w:rsidP="004977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typů kabelů pro instalace vysokého napětí, nízkého napětí, přístrojů a komunikačních kabelů.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828C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01A4F38" w14:textId="77777777" w:rsidTr="001A516B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4B6A7A4" w14:textId="77777777" w:rsidR="008057D4" w:rsidRPr="00B75255" w:rsidRDefault="008057D4" w:rsidP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05B0" w14:textId="125607CD" w:rsidR="008057D4" w:rsidRPr="00B75255" w:rsidRDefault="008057D4" w:rsidP="001A516B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typu trasovacích materiálů pro instalaci kabel</w:t>
            </w:r>
            <w:r w:rsidR="00F87AF8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8F2E0" w14:textId="77777777" w:rsidR="008057D4" w:rsidRPr="00B75255" w:rsidRDefault="008057D4" w:rsidP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</w:tbl>
    <w:p w14:paraId="05E93A97" w14:textId="2A124DA8" w:rsidR="008057D4" w:rsidRPr="00B75255" w:rsidRDefault="008057D4" w:rsidP="00124446">
      <w:pPr>
        <w:rPr>
          <w:i/>
          <w:iCs/>
        </w:rPr>
      </w:pPr>
    </w:p>
    <w:p w14:paraId="7D3C455F" w14:textId="77777777" w:rsidR="008057D4" w:rsidRPr="00B75255" w:rsidRDefault="008057D4">
      <w:pPr>
        <w:rPr>
          <w:i/>
          <w:iCs/>
        </w:rPr>
      </w:pPr>
    </w:p>
    <w:p w14:paraId="1B39F4A3" w14:textId="0C38E1D4" w:rsidR="008057D4" w:rsidRPr="00B75255" w:rsidRDefault="008057D4">
      <w:pPr>
        <w:rPr>
          <w:i/>
          <w:iCs/>
        </w:rPr>
      </w:pPr>
      <w:r w:rsidRPr="00B75255">
        <w:br w:type="page"/>
      </w:r>
    </w:p>
    <w:p w14:paraId="27ADD2E7" w14:textId="77777777" w:rsidR="008057D4" w:rsidRPr="00B75255" w:rsidRDefault="008057D4" w:rsidP="00124446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823"/>
        <w:gridCol w:w="1275"/>
        <w:gridCol w:w="295"/>
        <w:gridCol w:w="1264"/>
        <w:gridCol w:w="1276"/>
      </w:tblGrid>
      <w:tr w:rsidR="008057D4" w:rsidRPr="00B75255" w14:paraId="6B810B47" w14:textId="77777777" w:rsidTr="00B11AFB">
        <w:trPr>
          <w:trHeight w:val="28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7290D86" w14:textId="2D6E6F90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232" w:name="_Toc5582037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33</w:t>
            </w:r>
            <w:bookmarkEnd w:id="23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CF8B1F0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3557702" w14:textId="77777777" w:rsidR="008057D4" w:rsidRPr="00B75255" w:rsidRDefault="008057D4" w:rsidP="00B11AFB">
            <w:pPr>
              <w:spacing w:line="240" w:lineRule="auto"/>
              <w:rPr>
                <w:rFonts w:cs="Arial"/>
                <w:b/>
                <w:bCs/>
              </w:rPr>
            </w:pPr>
          </w:p>
          <w:p w14:paraId="0E33C41B" w14:textId="4AA47CD3" w:rsidR="00B11AFB" w:rsidRPr="00B75255" w:rsidRDefault="00B11AFB" w:rsidP="00B11AFB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72F6F56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073085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0C7D727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09A89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DF3E45B" w14:textId="082E8AE3" w:rsidR="00D03550" w:rsidRPr="00B75255" w:rsidRDefault="008057D4" w:rsidP="00B11AFB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</w:t>
            </w:r>
          </w:p>
          <w:p w14:paraId="63CC3EF7" w14:textId="77777777" w:rsidR="00D03550" w:rsidRPr="00B75255" w:rsidRDefault="00D03550" w:rsidP="00B11AFB">
            <w:pPr>
              <w:jc w:val="center"/>
              <w:rPr>
                <w:b/>
              </w:rPr>
            </w:pPr>
            <w:r w:rsidRPr="00B75255">
              <w:rPr>
                <w:b/>
              </w:rPr>
              <w:t>V</w:t>
            </w:r>
            <w:r w:rsidR="008057D4" w:rsidRPr="00B75255">
              <w:rPr>
                <w:b/>
              </w:rPr>
              <w:t xml:space="preserve">ýkonový transformátor </w:t>
            </w:r>
          </w:p>
          <w:p w14:paraId="31978EAB" w14:textId="2998BE60" w:rsidR="00B11AFB" w:rsidRPr="00B75255" w:rsidRDefault="008057D4" w:rsidP="00B11AFB">
            <w:pPr>
              <w:jc w:val="center"/>
            </w:pPr>
            <w:r w:rsidRPr="00B75255">
              <w:rPr>
                <w:b/>
              </w:rPr>
              <w:t>12 MVA 22/6,3 kV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  <w:hideMark/>
          </w:tcPr>
          <w:p w14:paraId="1E48FE0E" w14:textId="21DA8B42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714720F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11AFB" w:rsidRPr="00B75255" w14:paraId="1C823611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A7F35B9" w14:textId="701B91A1" w:rsidR="00B11AFB" w:rsidRPr="00B75255" w:rsidRDefault="00B11AF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3CC49D" w14:textId="77777777" w:rsidR="00B11AFB" w:rsidRPr="00B75255" w:rsidRDefault="00B11AFB" w:rsidP="008057D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</w:tcPr>
          <w:p w14:paraId="3F4F7CAC" w14:textId="77777777" w:rsidR="00B11AFB" w:rsidRPr="00B75255" w:rsidRDefault="00B11AF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54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76EB0D1" w14:textId="77777777" w:rsidR="00B11AFB" w:rsidRPr="00B75255" w:rsidRDefault="00B11AFB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97174E0" w14:textId="77777777" w:rsidTr="00B11AFB">
        <w:trPr>
          <w:trHeight w:hRule="exact"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6EF4B2C2" w14:textId="3DB25364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7AA4B4" w14:textId="7C92EC9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Výkonový transformátor T24</w:t>
            </w:r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 xml:space="preserve">- 12MVA 22 / 6,3 kV </w:t>
            </w:r>
          </w:p>
          <w:p w14:paraId="480D5A5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434FAA59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6247040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7E26B3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09D9F6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8E6B7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F29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0695532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37E71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9031F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984B7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E4BACF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A2A2A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CB11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92251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60C8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448218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36CD6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D9AE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B8C11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01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03B274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E3A1B3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0684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8DC16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93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B702CD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85DBBA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1995" w14:textId="77777777" w:rsidR="008057D4" w:rsidRPr="00B75255" w:rsidRDefault="008057D4"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639E6" w14:textId="77777777" w:rsidR="008057D4" w:rsidRPr="00B75255" w:rsidRDefault="008057D4">
            <w:pPr>
              <w:rPr>
                <w:rFonts w:cs="Arial"/>
              </w:rPr>
            </w:pPr>
            <w:r w:rsidRPr="00B75255">
              <w:t>MVA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56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2C2574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7461E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F786" w14:textId="77777777" w:rsidR="008057D4" w:rsidRPr="00B75255" w:rsidRDefault="008057D4"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07512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F8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5F46F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9BF17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9A41" w14:textId="113E6F89" w:rsidR="008057D4" w:rsidRPr="00B75255" w:rsidRDefault="00874B54" w:rsidP="00A87D60">
            <w:r w:rsidRPr="00B75255">
              <w:t>Oteplení oleje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A98DA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F19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E7D996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32D5F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2DC2" w14:textId="77777777" w:rsidR="00874B54" w:rsidRPr="00B75255" w:rsidRDefault="00874B54" w:rsidP="00A87D60">
            <w:r w:rsidRPr="00B75255">
              <w:t>Oteplení vynutí</w:t>
            </w:r>
          </w:p>
          <w:p w14:paraId="284722D9" w14:textId="6DF2A11D" w:rsidR="008057D4" w:rsidRPr="00B75255" w:rsidRDefault="008057D4" w:rsidP="00A87D60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10A89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6BF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B6E7D5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73DB5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66DC" w14:textId="77777777" w:rsidR="008057D4" w:rsidRPr="00B75255" w:rsidRDefault="008057D4"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7DEB39" w14:textId="4AA5AB0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D9B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DBBB6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CAC14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933F" w14:textId="77777777" w:rsidR="008057D4" w:rsidRPr="00B75255" w:rsidRDefault="008057D4">
            <w:r w:rsidRPr="00B75255">
              <w:t xml:space="preserve">Napěťový převod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2B9D7F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12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3769DCC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B26D9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F7CA" w14:textId="77777777" w:rsidR="008057D4" w:rsidRPr="00B75255" w:rsidRDefault="008057D4"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2BEF5A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9E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6A52766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905FE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A44A" w14:textId="77777777" w:rsidR="008057D4" w:rsidRPr="00B75255" w:rsidRDefault="008057D4"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9A8B63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53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D88259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E53D4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F892" w14:textId="77777777" w:rsidR="008057D4" w:rsidRPr="00B75255" w:rsidRDefault="008057D4">
            <w:r w:rsidRPr="00B75255">
              <w:t xml:space="preserve">Výrobce přepínače odboček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2BF2F2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2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065C44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B17A2A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6185" w14:textId="77777777" w:rsidR="008057D4" w:rsidRPr="00B75255" w:rsidRDefault="008057D4">
            <w:r w:rsidRPr="00B75255">
              <w:t xml:space="preserve">Typ přepínače odboček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521EA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F53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E0216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26DA1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7998" w14:textId="13D2C8CA" w:rsidR="008057D4" w:rsidRPr="00B75255" w:rsidRDefault="00874B54">
            <w:r w:rsidRPr="00B75255">
              <w:t xml:space="preserve">Úrovně </w:t>
            </w:r>
            <w:r w:rsidR="008057D4" w:rsidRPr="00B75255">
              <w:t>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AD97A1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6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304338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6F561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CE74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6B1C06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D5F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460775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38F1F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A416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F1AB4B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4B2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4BC1BE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3CE7D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8302" w14:textId="2B8B840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E4B758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A01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5A582F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86168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DF3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4EF91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62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7C70E9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9DD68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FDF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ACF69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D17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BD33A5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88246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6F7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07D92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9EB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4A6F8A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70C2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3A1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6659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37E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B65A91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049CE0F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A76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195EE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C19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78115919" w14:textId="7AFE072C" w:rsidR="008057D4" w:rsidRPr="00B75255" w:rsidRDefault="008057D4" w:rsidP="00124446"/>
    <w:p w14:paraId="7E66182B" w14:textId="1F8F7B58" w:rsidR="008057D4" w:rsidRPr="00B75255" w:rsidRDefault="008057D4">
      <w:pPr>
        <w:rPr>
          <w:rFonts w:cs="Arial"/>
          <w:b/>
          <w:bCs/>
        </w:rPr>
      </w:pPr>
      <w:r w:rsidRPr="00B75255">
        <w:br w:type="page"/>
      </w:r>
    </w:p>
    <w:p w14:paraId="5E7B9092" w14:textId="77777777" w:rsidR="008057D4" w:rsidRPr="00B75255" w:rsidRDefault="008057D4" w:rsidP="00124446"/>
    <w:p w14:paraId="34665BBA" w14:textId="77777777" w:rsidR="008057D4" w:rsidRPr="00B75255" w:rsidRDefault="008057D4" w:rsidP="008057D4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823"/>
        <w:gridCol w:w="1275"/>
        <w:gridCol w:w="295"/>
        <w:gridCol w:w="1264"/>
        <w:gridCol w:w="1276"/>
      </w:tblGrid>
      <w:tr w:rsidR="008057D4" w:rsidRPr="00B75255" w14:paraId="066564A2" w14:textId="77777777" w:rsidTr="00B11AFB">
        <w:trPr>
          <w:trHeight w:val="28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5D9C590" w14:textId="612BCF55" w:rsidR="008057D4" w:rsidRPr="00B75255" w:rsidRDefault="00497750" w:rsidP="00497750">
            <w:pPr>
              <w:spacing w:line="240" w:lineRule="auto"/>
              <w:rPr>
                <w:rFonts w:cs="Arial"/>
              </w:rPr>
            </w:pPr>
            <w:bookmarkStart w:id="233" w:name="_Toc5582037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34</w:t>
            </w:r>
            <w:bookmarkEnd w:id="23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7CFABC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BABB478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53745F2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7483336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6857ABC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32E153A7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83C534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  <w:p w14:paraId="36B823F9" w14:textId="77777777" w:rsidR="00B11AFB" w:rsidRPr="00B75255" w:rsidRDefault="00B11AFB" w:rsidP="00B11AFB">
            <w:pPr>
              <w:rPr>
                <w:rFonts w:cs="Arial"/>
              </w:rPr>
            </w:pPr>
          </w:p>
          <w:p w14:paraId="20CFCDE2" w14:textId="77777777" w:rsidR="00B11AFB" w:rsidRPr="00B75255" w:rsidRDefault="00B11AFB" w:rsidP="00B11AFB">
            <w:pPr>
              <w:rPr>
                <w:rFonts w:cs="Arial"/>
              </w:rPr>
            </w:pPr>
          </w:p>
          <w:p w14:paraId="14527268" w14:textId="670F9799" w:rsidR="00B11AFB" w:rsidRPr="00B75255" w:rsidRDefault="00B11AFB" w:rsidP="00B11AFB">
            <w:pPr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  <w:p w14:paraId="7AD259F0" w14:textId="625FE7F4" w:rsidR="00B11AFB" w:rsidRPr="00B75255" w:rsidRDefault="00B11AFB" w:rsidP="00B11AFB">
            <w:pPr>
              <w:rPr>
                <w:rFonts w:cs="Arial"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7EDD29E" w14:textId="14E27383" w:rsidR="008057D4" w:rsidRPr="00B75255" w:rsidRDefault="008057D4" w:rsidP="00B11AFB">
            <w:pPr>
              <w:jc w:val="center"/>
            </w:pPr>
            <w:r w:rsidRPr="00B75255">
              <w:rPr>
                <w:b/>
              </w:rPr>
              <w:t xml:space="preserve">Elektro zařízení  výkonový transformátor </w:t>
            </w:r>
            <w:r w:rsidR="00AE070A">
              <w:rPr>
                <w:b/>
              </w:rPr>
              <w:t>12</w:t>
            </w:r>
            <w:r w:rsidR="00AE070A" w:rsidRPr="00B75255">
              <w:rPr>
                <w:b/>
              </w:rPr>
              <w:t xml:space="preserve"> </w:t>
            </w:r>
            <w:r w:rsidRPr="00B75255">
              <w:rPr>
                <w:b/>
              </w:rPr>
              <w:t>MVA 22/6,3 KV</w:t>
            </w:r>
          </w:p>
          <w:p w14:paraId="49B5BD3B" w14:textId="77777777" w:rsidR="008057D4" w:rsidRPr="00B75255" w:rsidRDefault="008057D4" w:rsidP="00497750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5C29655C" w14:textId="03E5F85A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3B226DF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647B46D" w14:textId="77777777" w:rsidTr="00B11AFB">
        <w:trPr>
          <w:trHeight w:hRule="exact"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1B92CFF2" w14:textId="2685948C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4027C4" w14:textId="222FA7AB" w:rsidR="008057D4" w:rsidRPr="00B75255" w:rsidRDefault="008057D4" w:rsidP="004977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Výkonový transformátor T25</w:t>
            </w:r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>-</w:t>
            </w:r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 xml:space="preserve">12MVA 22 / 6,3 kV </w:t>
            </w:r>
          </w:p>
          <w:p w14:paraId="3A42748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  <w:p w14:paraId="227D2F3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3789387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83A626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7E17DDC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6269C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DF4D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724E4BB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2DD72DE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C6EA4" w14:textId="77777777" w:rsidR="008057D4" w:rsidRPr="00B75255" w:rsidRDefault="008057D4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D41B3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642386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BC781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C986" w14:textId="77777777" w:rsidR="008057D4" w:rsidRPr="00B75255" w:rsidRDefault="008057D4" w:rsidP="004977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DAD1E0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610F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01AF969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57A3A2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F01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A7865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44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2C9078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31A31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304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29ED0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0C7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FC98A6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33694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17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93E08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643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3B9A05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CEF432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B02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0E396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1B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B72178" w:rsidRPr="00B75255" w14:paraId="6C84F76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484EA4" w14:textId="77777777" w:rsidR="00B72178" w:rsidRPr="00B75255" w:rsidRDefault="00B72178" w:rsidP="00B72178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D626" w14:textId="186DBADD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Oteplení oleje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0D5137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638D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</w:tr>
      <w:tr w:rsidR="00B72178" w:rsidRPr="00B75255" w14:paraId="24BCAC7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13384D" w14:textId="77777777" w:rsidR="00B72178" w:rsidRPr="00B75255" w:rsidRDefault="00B72178" w:rsidP="00B72178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FCB2" w14:textId="77777777" w:rsidR="00B72178" w:rsidRPr="00B75255" w:rsidRDefault="00B72178" w:rsidP="00B72178">
            <w:r w:rsidRPr="00B75255">
              <w:t>Oteplení vynutí</w:t>
            </w:r>
          </w:p>
          <w:p w14:paraId="3063C9C0" w14:textId="44A65CB8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3F942D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2DA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8B7056E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30AE0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9B0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94C9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206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50CA40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0582A0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F29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77262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E5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EB4717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FC89B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F2A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D9650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E43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358C9CE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72C23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ABD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D7904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E11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99AD52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042C23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BFA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E6E0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348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E0BE37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3F15F3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87F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7002A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DB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F32609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21DD0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B04E" w14:textId="53C1F642" w:rsidR="008057D4" w:rsidRPr="00B75255" w:rsidRDefault="00B72178" w:rsidP="00497750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006F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944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C1E920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AB199E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897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CC22C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FA9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8DE5113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D528E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0FC3" w14:textId="77777777" w:rsidR="008057D4" w:rsidRPr="00B75255" w:rsidRDefault="008057D4" w:rsidP="00497750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FF856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B66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84D493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3D946E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EA35" w14:textId="1940183A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5FD39C" w14:textId="77777777" w:rsidR="008057D4" w:rsidRPr="00B75255" w:rsidRDefault="008057D4" w:rsidP="00497750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F82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6A2CA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FE3EB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986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BB311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DD0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7513979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411902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16A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95DB1A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72A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9FE084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16862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BD5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DE9D4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CC3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9B29DF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190BC1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F45B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8728C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BBA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1DC75F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1463758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C9F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7096E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8F5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</w:tbl>
    <w:p w14:paraId="41A54BBC" w14:textId="77777777" w:rsidR="008057D4" w:rsidRPr="00B75255" w:rsidRDefault="008057D4" w:rsidP="008057D4"/>
    <w:p w14:paraId="77A84455" w14:textId="21387BFA" w:rsidR="008057D4" w:rsidRPr="00B75255" w:rsidRDefault="008057D4" w:rsidP="00124446"/>
    <w:p w14:paraId="3F4EF27A" w14:textId="45EF9A38" w:rsidR="008057D4" w:rsidRPr="00B75255" w:rsidRDefault="008057D4">
      <w:r w:rsidRPr="00B75255">
        <w:br w:type="page"/>
      </w:r>
    </w:p>
    <w:p w14:paraId="13FC1D9B" w14:textId="77777777" w:rsidR="008057D4" w:rsidRPr="00B75255" w:rsidRDefault="008057D4" w:rsidP="008057D4"/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682"/>
        <w:gridCol w:w="1275"/>
        <w:gridCol w:w="295"/>
        <w:gridCol w:w="1264"/>
        <w:gridCol w:w="1276"/>
      </w:tblGrid>
      <w:tr w:rsidR="008057D4" w:rsidRPr="00B75255" w14:paraId="739209DB" w14:textId="77777777" w:rsidTr="001D61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2B905B5" w14:textId="304A0626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234" w:name="_Toc5582037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35</w:t>
            </w:r>
            <w:bookmarkEnd w:id="23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1CC1A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D3EEA4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1AE9D3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02D2A8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6694BFE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7544B8D0" w14:textId="77777777" w:rsidTr="001D6196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449115B6" w14:textId="195B858A" w:rsidR="008057D4" w:rsidRPr="00B75255" w:rsidRDefault="001D6196" w:rsidP="001D619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F0DAC75" w14:textId="77777777" w:rsidR="00D03550" w:rsidRPr="00B75255" w:rsidRDefault="008057D4" w:rsidP="001D619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 </w:t>
            </w:r>
          </w:p>
          <w:p w14:paraId="50466314" w14:textId="77777777" w:rsidR="00D03550" w:rsidRPr="00B75255" w:rsidRDefault="008057D4" w:rsidP="001D619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Distribuční transformátory </w:t>
            </w:r>
          </w:p>
          <w:p w14:paraId="2350E1F0" w14:textId="3805C43E" w:rsidR="008057D4" w:rsidRPr="00B75255" w:rsidRDefault="008057D4" w:rsidP="001D6196">
            <w:pPr>
              <w:jc w:val="center"/>
            </w:pPr>
            <w:r w:rsidRPr="00B75255">
              <w:rPr>
                <w:b/>
              </w:rPr>
              <w:t>5000 kVA</w:t>
            </w:r>
          </w:p>
          <w:p w14:paraId="70F86A35" w14:textId="77777777" w:rsidR="008057D4" w:rsidRPr="00B75255" w:rsidRDefault="008057D4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050F7209" w14:textId="234FD609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3C9683A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34F300C" w14:textId="77777777" w:rsidTr="001D6196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3BA985A1" w14:textId="34AEF3B2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1783BAA" w14:textId="38C9C24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Distribuční transformátory - 5000 kVA</w:t>
            </w:r>
          </w:p>
          <w:p w14:paraId="2C95E23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0D1442C2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5D51B9B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B228A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FF3128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A9A8A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5D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33D834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6CEBA40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C27CD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FDBBB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7F403DE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9E3103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A3E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1156EA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3BBB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7BDCC9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E9410B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8302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1BD7B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83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95377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5D8E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04DC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8269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514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D1C136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37D9C0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BE66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D0574" w14:textId="77777777" w:rsidR="008057D4" w:rsidRPr="00B75255" w:rsidRDefault="008057D4">
            <w:pPr>
              <w:rPr>
                <w:rFonts w:cs="Arial"/>
              </w:rPr>
            </w:pPr>
            <w:r w:rsidRPr="00B75255">
              <w:t>kVA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0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7902C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20C02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732" w14:textId="77777777" w:rsidR="008057D4" w:rsidRPr="00B75255" w:rsidRDefault="008057D4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4A3E23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A3A137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06BF57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BA87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  <w:rPr>
                <w:rFonts w:cs="Arial"/>
                <w:szCs w:val="18"/>
              </w:rPr>
            </w:pPr>
            <w:r w:rsidRPr="00B75255">
              <w:t>Navrženo pro teplotní třídu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07BC0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94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355185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0A67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B942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rPr>
                <w:szCs w:val="18"/>
              </w:rPr>
            </w:pPr>
            <w:r w:rsidRPr="00B75255">
              <w:t xml:space="preserve">Servis až do teplotní třídy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411FD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9FD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CE5D13F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2936B6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A8FB" w14:textId="58A6F353" w:rsidR="008057D4" w:rsidRPr="00B75255" w:rsidRDefault="00B72178">
            <w:pPr>
              <w:spacing w:line="240" w:lineRule="auto"/>
              <w:rPr>
                <w:rFonts w:cs="Arial"/>
              </w:rPr>
            </w:pPr>
            <w:r w:rsidRPr="00B75255">
              <w:t xml:space="preserve">Oteplení vynutí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3B9F7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2D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08ACE7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990E8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B35E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C4200D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52C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85E6D2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1FCF8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14AA" w14:textId="77777777" w:rsidR="008057D4" w:rsidRPr="00B75255" w:rsidRDefault="008057D4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A77954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4E8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F3AEF05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8F27A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C089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741372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E7C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D03C8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F08D5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8252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163D42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F3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C88FA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CAE803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F69B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6785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82B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C76552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53B272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9D59" w14:textId="17D1A7C6" w:rsidR="008057D4" w:rsidRPr="00B75255" w:rsidRDefault="00B72178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533B6C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5AC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46F40BB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AD1F9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CC8F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8E73F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F23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B85A8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B1314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1486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BFA2C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B3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71B6725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A7587B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6ACB" w14:textId="4AEE190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1DC7E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31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A2257C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50BA1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521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5ACDC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D0F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031090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8D59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3F2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17A85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AB3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AEAE70A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3370E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822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547B6C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2F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F3B16C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0AE75A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52D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EEDD0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08D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469796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68E47F0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B04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1D000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74D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77404D1D" w14:textId="77777777" w:rsidR="008057D4" w:rsidRPr="00B75255" w:rsidRDefault="008057D4" w:rsidP="008057D4"/>
    <w:p w14:paraId="45C3F2BC" w14:textId="77777777" w:rsidR="008057D4" w:rsidRPr="00B75255" w:rsidRDefault="008057D4" w:rsidP="008057D4"/>
    <w:p w14:paraId="7D17AB3E" w14:textId="77777777" w:rsidR="008057D4" w:rsidRPr="00B75255" w:rsidRDefault="008057D4" w:rsidP="008057D4"/>
    <w:p w14:paraId="10115F2A" w14:textId="77777777" w:rsidR="008057D4" w:rsidRPr="00B75255" w:rsidRDefault="008057D4" w:rsidP="008057D4"/>
    <w:p w14:paraId="51918B7C" w14:textId="77777777" w:rsidR="008057D4" w:rsidRPr="00B75255" w:rsidRDefault="008057D4">
      <w:r w:rsidRPr="00B75255">
        <w:br w:type="page"/>
      </w:r>
    </w:p>
    <w:p w14:paraId="10DB8997" w14:textId="77777777" w:rsidR="008057D4" w:rsidRPr="00B75255" w:rsidRDefault="008057D4" w:rsidP="008057D4"/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682"/>
        <w:gridCol w:w="1275"/>
        <w:gridCol w:w="295"/>
        <w:gridCol w:w="1264"/>
        <w:gridCol w:w="1276"/>
      </w:tblGrid>
      <w:tr w:rsidR="008057D4" w:rsidRPr="00B75255" w14:paraId="6A06C3CC" w14:textId="77777777" w:rsidTr="001D61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13A12A9" w14:textId="5E97F7A8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235" w:name="_Toc5582038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36</w:t>
            </w:r>
            <w:bookmarkEnd w:id="23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BEACF10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A16615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7A1403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5029504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5BF892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EE510AA" w14:textId="77777777" w:rsidTr="001D6196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20925E39" w14:textId="05AB3927" w:rsidR="008057D4" w:rsidRPr="00B75255" w:rsidRDefault="001D6196" w:rsidP="001D619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1EB484" w14:textId="77777777" w:rsidR="00D03550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4EB75DD9" w14:textId="5EF8F011" w:rsidR="008057D4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>UPS transformátory – 100 kVA</w:t>
            </w:r>
          </w:p>
          <w:p w14:paraId="7D5A729F" w14:textId="77777777" w:rsidR="001D6196" w:rsidRPr="00B75255" w:rsidRDefault="001D6196" w:rsidP="008057D4">
            <w:pPr>
              <w:jc w:val="center"/>
            </w:pPr>
          </w:p>
          <w:p w14:paraId="137F85EB" w14:textId="77777777" w:rsidR="008057D4" w:rsidRPr="00B75255" w:rsidRDefault="008057D4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1E414896" w14:textId="4CBA7BE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498A6F8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EE6EE8A" w14:textId="77777777" w:rsidTr="001D6196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6056CAB1" w14:textId="0E0F5DA6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7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AAE221" w14:textId="048C85F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UPS transformátory - 100 kVA</w:t>
            </w:r>
          </w:p>
          <w:p w14:paraId="42B2198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458A2E87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6127CCC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C948E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C5A099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E9715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E76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72AFA3EA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1FE3C2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77307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47D81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A14809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3030F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F974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15C309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1FB0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6096F17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9649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888B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481DD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25F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E7EF02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9BA2FA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25AF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2C572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764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77C28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CF673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C5D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687A6" w14:textId="77777777" w:rsidR="008057D4" w:rsidRPr="00B75255" w:rsidRDefault="008057D4">
            <w:pPr>
              <w:rPr>
                <w:rFonts w:cs="Arial"/>
              </w:rPr>
            </w:pPr>
            <w:r w:rsidRPr="00B75255">
              <w:t>kVA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B94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B0EEB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E6F4D3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944B" w14:textId="77777777" w:rsidR="008057D4" w:rsidRPr="00B75255" w:rsidRDefault="008057D4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2B0E7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55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E5EAFF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3C250D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60EB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  <w:rPr>
                <w:rFonts w:cs="Arial"/>
                <w:szCs w:val="18"/>
              </w:rPr>
            </w:pPr>
            <w:r w:rsidRPr="00B75255">
              <w:t>Navrženo pro teplotní třídu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3CC0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B66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2F193A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91894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F808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rPr>
                <w:szCs w:val="18"/>
              </w:rPr>
            </w:pPr>
            <w:r w:rsidRPr="00B75255">
              <w:t xml:space="preserve">Servis až do teplotní třídy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D4396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E15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2B5683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BAA3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3958" w14:textId="2B42DE9C" w:rsidR="008057D4" w:rsidRPr="00B75255" w:rsidRDefault="00B72178">
            <w:pPr>
              <w:spacing w:line="240" w:lineRule="auto"/>
              <w:rPr>
                <w:rFonts w:cs="Arial"/>
              </w:rPr>
            </w:pPr>
            <w:r w:rsidRPr="00B75255">
              <w:t>Oteplení vynutí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16C9E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49B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C3FAE02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6C0BA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E14F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5B4CC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15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F087B3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0346A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9E1D" w14:textId="77777777" w:rsidR="008057D4" w:rsidRPr="00B75255" w:rsidRDefault="008057D4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AD7FCC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96F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32654B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36ACB2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CA5F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034B05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D49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ACA0C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8BD2F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C85E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F8882E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D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F76A7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A0AEE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F875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29C35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94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9B41CD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DBD44B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956D" w14:textId="588AA910" w:rsidR="008057D4" w:rsidRPr="00B75255" w:rsidRDefault="00B72178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2B21D5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BAC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0D8909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DC26FA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C2C4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6DCA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D7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9455A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2F074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319F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7759C9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304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5074F9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AA7B7C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E0CF" w14:textId="3F62E1EF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B714A2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D8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564F41F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485F41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80E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7261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C90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C3EC95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CF60B0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B7A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1B877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89E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97DB1A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FBFF74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7B9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B4833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42B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44F26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61551C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E74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2C750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51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4CFE8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7E150D2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44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A15FE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99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429EE4DB" w14:textId="77777777" w:rsidR="008057D4" w:rsidRPr="00B75255" w:rsidRDefault="008057D4" w:rsidP="008057D4"/>
    <w:p w14:paraId="78EB5797" w14:textId="77777777" w:rsidR="008057D4" w:rsidRPr="00B75255" w:rsidRDefault="008057D4"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681"/>
        <w:gridCol w:w="73"/>
        <w:gridCol w:w="1134"/>
        <w:gridCol w:w="364"/>
        <w:gridCol w:w="1195"/>
        <w:gridCol w:w="1417"/>
      </w:tblGrid>
      <w:tr w:rsidR="008057D4" w:rsidRPr="00B75255" w14:paraId="6BBE4E64" w14:textId="77777777" w:rsidTr="006C1A16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AAB5AF2" w14:textId="5CFECB8E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236" w:name="_Toc55820381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37</w:t>
            </w:r>
            <w:bookmarkEnd w:id="23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ACCBB12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B31947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819FE96" w14:textId="77777777" w:rsidR="008057D4" w:rsidRPr="00B75255" w:rsidRDefault="008057D4" w:rsidP="00F272BB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58489A7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745B404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611E9625" w14:textId="77777777" w:rsidTr="006C1A16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ED247BD" w14:textId="3C446EE4" w:rsidR="008057D4" w:rsidRPr="00B75255" w:rsidRDefault="00F272BB" w:rsidP="00F272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E047FBF" w14:textId="77777777" w:rsidR="00D03550" w:rsidRPr="00B75255" w:rsidRDefault="008057D4" w:rsidP="00F272BB">
            <w:pPr>
              <w:jc w:val="center"/>
              <w:rPr>
                <w:b/>
              </w:rPr>
            </w:pPr>
            <w:r w:rsidRPr="00B75255"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5625BB17" w14:textId="0CEF93C4" w:rsidR="008057D4" w:rsidRPr="00B75255" w:rsidRDefault="008057D4" w:rsidP="00F272BB">
            <w:pPr>
              <w:jc w:val="center"/>
              <w:rPr>
                <w:rFonts w:cs="Arial"/>
                <w:b/>
              </w:rPr>
            </w:pPr>
            <w:r w:rsidRPr="00B75255">
              <w:rPr>
                <w:b/>
              </w:rPr>
              <w:t>Rozšíření rozvaděče R2 22 kV</w:t>
            </w:r>
          </w:p>
          <w:p w14:paraId="2B85C1F5" w14:textId="7C189554" w:rsidR="00F272BB" w:rsidRPr="00B75255" w:rsidRDefault="00F272BB" w:rsidP="00F272BB">
            <w:pPr>
              <w:jc w:val="center"/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456E9B8F" w14:textId="408AA072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F52A8B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C76EC90" w14:textId="77777777" w:rsidTr="006C1A16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2553C9A" w14:textId="0A4CDF9A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1B0290BA" w14:textId="2BB3395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 xml:space="preserve">Rozšíření rozvaděče R2 22 kV  </w:t>
            </w:r>
          </w:p>
        </w:tc>
      </w:tr>
      <w:tr w:rsidR="008057D4" w:rsidRPr="00B75255" w14:paraId="288C85C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95E3B9D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1ADB4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D1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EB1BD6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1F42E4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5817" w14:textId="77777777" w:rsidR="008057D4" w:rsidRPr="00B75255" w:rsidRDefault="008057D4" w:rsidP="00F272B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35A7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B9A3F00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3BCDBA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43ACC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8F61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166E8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BDE2C0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6FD1A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71E7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DD6A2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60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E57239F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54B2B6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1717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Typ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FB8CD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285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99F8D9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FFE48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CAA2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7E773B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5C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C72BB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07220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80BF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4F230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C3E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8225F7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DE4022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4484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úroveň izolace (fáze k zemi)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354BB7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7FD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D33AA00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FF75D4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DF57" w14:textId="77777777" w:rsidR="008057D4" w:rsidRPr="00B75255" w:rsidRDefault="008057D4">
            <w:pPr>
              <w:rPr>
                <w:rFonts w:cs="Arial"/>
              </w:rPr>
            </w:pPr>
            <w:r w:rsidRPr="00B75255">
              <w:t>- Základní úroveň izolace (BIL)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FEBEF5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993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FD987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0DB0F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F462" w14:textId="7B95F9FF" w:rsidR="008057D4" w:rsidRPr="00B75255" w:rsidRDefault="008057D4">
            <w:pPr>
              <w:rPr>
                <w:rFonts w:cs="Arial"/>
              </w:rPr>
            </w:pPr>
            <w:r w:rsidRPr="00B75255">
              <w:t>- Jmenovité jednominutové krátkodobé výdržné napětí (1 min)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8E28B9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kV 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1D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4438A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CCFAA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DEB4" w14:textId="1DBD1FD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FE8B8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E8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E76AB4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A3EE2F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C89C6" w14:textId="33057584" w:rsidR="00B72178" w:rsidRPr="00B75255" w:rsidRDefault="008057D4" w:rsidP="00A87D60">
            <w:r w:rsidRPr="00B75255">
              <w:t xml:space="preserve">- </w:t>
            </w:r>
            <w:r w:rsidR="00B72178" w:rsidRPr="00B75255">
              <w:t>Jmenovitý proud přípojnice T-off</w:t>
            </w:r>
          </w:p>
          <w:p w14:paraId="09961EB0" w14:textId="3181A03E" w:rsidR="008057D4" w:rsidRPr="00B75255" w:rsidRDefault="00B72178">
            <w:pPr>
              <w:rPr>
                <w:rFonts w:cs="Arial"/>
              </w:rPr>
            </w:pPr>
            <w:r w:rsidRPr="00B75255">
              <w:t>při</w:t>
            </w:r>
            <w:r w:rsidR="008057D4" w:rsidRPr="00B75255">
              <w:t xml:space="preserve"> 40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3EA34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36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8AEE87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9651A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8C12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5579E9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4A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8945CC6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185CF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6962" w14:textId="77777777" w:rsidR="008057D4" w:rsidRPr="00B75255" w:rsidRDefault="008057D4">
            <w:pPr>
              <w:rPr>
                <w:rFonts w:cs="Arial"/>
              </w:rPr>
            </w:pPr>
            <w:r w:rsidRPr="00B75255">
              <w:t>- Asymetrický (špičkový)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1BAA7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1A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EE3762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EB7FCD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C511A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70095E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A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B666799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738229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AB38" w14:textId="77777777" w:rsidR="008057D4" w:rsidRPr="00B75255" w:rsidRDefault="008057D4">
            <w:pPr>
              <w:rPr>
                <w:rFonts w:cs="Arial"/>
              </w:rPr>
            </w:pPr>
            <w:r w:rsidRPr="00B75255">
              <w:t>Přívody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93013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3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49AF8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A12B7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D6E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9E67D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74D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DB3268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1E0A4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E682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9B24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89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BC8911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29773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D5CB" w14:textId="579B8CFF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9BD83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32A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C49DD9B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BE2F47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6847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B23213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EB4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11194C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C762D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C2A6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špičková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632D66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CC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28145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84F61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0CB2" w14:textId="77777777" w:rsidR="008057D4" w:rsidRPr="00B75255" w:rsidRDefault="008057D4">
            <w:pPr>
              <w:rPr>
                <w:rFonts w:cs="Arial"/>
              </w:rPr>
            </w:pPr>
            <w:r w:rsidRPr="00B75255">
              <w:t>Ostatní panely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0E1AD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A1F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86DD19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A1FE0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9FB2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A563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58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1E642CE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0DB59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3CBE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B32B9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7FF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10BD77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99DC0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70DB" w14:textId="48CB7CCB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F841B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61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C524E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413F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2725" w14:textId="77777777" w:rsidR="008057D4" w:rsidRPr="00B75255" w:rsidRDefault="008057D4"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44A94E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00A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889D7A1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24F0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0EB9" w14:textId="54ED2BB6" w:rsidR="008057D4" w:rsidRPr="00B75255" w:rsidRDefault="008057D4">
            <w:r w:rsidRPr="00B75255">
              <w:t xml:space="preserve">- </w:t>
            </w:r>
            <w:r w:rsidR="0008270E" w:rsidRPr="00B75255">
              <w:t>Maximální vypínací hodnota odolnosti proti zkratu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25B269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2D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1555B6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22122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EE28" w14:textId="77777777" w:rsidR="0008270E" w:rsidRPr="00B75255" w:rsidRDefault="0008270E" w:rsidP="00A87D60">
            <w:r w:rsidRPr="00B75255">
              <w:t>Spínací hodnota uzemňovačů</w:t>
            </w:r>
          </w:p>
          <w:p w14:paraId="25205D02" w14:textId="29B2C002" w:rsidR="008057D4" w:rsidRPr="00B75255" w:rsidRDefault="008057D4" w:rsidP="00A87D6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9CD796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8B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A56BE8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E85F08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8B97" w14:textId="77777777" w:rsidR="0008270E" w:rsidRPr="00B75255" w:rsidRDefault="008057D4" w:rsidP="00A87D60">
            <w:r w:rsidRPr="00B75255">
              <w:t xml:space="preserve">- </w:t>
            </w:r>
            <w:r w:rsidR="0008270E" w:rsidRPr="00B75255">
              <w:t>Maximální spínací hodnota</w:t>
            </w:r>
          </w:p>
          <w:p w14:paraId="436A0500" w14:textId="53CC26B5" w:rsidR="008057D4" w:rsidRPr="00B75255" w:rsidRDefault="008057D4" w:rsidP="00A87D6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4E982E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0BF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9FBC3D5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429875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CE5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Typy ochranných relé - přívody</w:t>
            </w:r>
          </w:p>
          <w:p w14:paraId="6650EE5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- Vývody</w:t>
            </w:r>
          </w:p>
          <w:p w14:paraId="49D480C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- Panel spojky přípojnice</w:t>
            </w:r>
          </w:p>
          <w:p w14:paraId="5AB9C809" w14:textId="77777777" w:rsidR="0008270E" w:rsidRPr="00B75255" w:rsidRDefault="008057D4" w:rsidP="00A87D60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>Panel připojnicových spojek</w:t>
            </w:r>
          </w:p>
          <w:p w14:paraId="343E04B8" w14:textId="77777777" w:rsidR="0008270E" w:rsidRPr="00B75255" w:rsidRDefault="008057D4" w:rsidP="00A87D60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>Panel připojnicových napětí</w:t>
            </w:r>
          </w:p>
          <w:p w14:paraId="300D19FB" w14:textId="44028EE2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A856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05CD9F3C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3C628536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2A9D2CD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6ACF1D6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1A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63879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A947FD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7307" w14:textId="77777777" w:rsidR="008057D4" w:rsidRPr="00B75255" w:rsidRDefault="008057D4">
            <w:pPr>
              <w:rPr>
                <w:rFonts w:cs="Arial"/>
              </w:rPr>
            </w:pPr>
            <w:r w:rsidRPr="00B75255">
              <w:t>Počet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61C84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4BD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856D1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254A74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4F2D" w14:textId="77777777" w:rsidR="008057D4" w:rsidRPr="00B75255" w:rsidRDefault="008057D4">
            <w:pPr>
              <w:rPr>
                <w:rFonts w:cs="Arial"/>
              </w:rPr>
            </w:pPr>
            <w:r w:rsidRPr="00B75255">
              <w:t>Rozměry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214F9B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DA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7C02CF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B7AF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A3A9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73BEC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A90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E5881B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138483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AB29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FF34E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BF02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44747EED" w14:textId="68AAAD77" w:rsidR="008057D4" w:rsidRPr="00B75255" w:rsidRDefault="008057D4" w:rsidP="008057D4">
      <w:pPr>
        <w:rPr>
          <w:rFonts w:cs="Times New Roman"/>
          <w:szCs w:val="24"/>
          <w:lang w:eastAsia="da-DK"/>
        </w:rPr>
      </w:pP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679"/>
        <w:gridCol w:w="73"/>
        <w:gridCol w:w="1134"/>
        <w:gridCol w:w="1562"/>
        <w:gridCol w:w="213"/>
        <w:gridCol w:w="1204"/>
      </w:tblGrid>
      <w:tr w:rsidR="006C1A16" w:rsidRPr="00B75255" w14:paraId="13AD07D8" w14:textId="77777777" w:rsidTr="006C1A16">
        <w:trPr>
          <w:trHeight w:val="285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0821E84" w14:textId="2810882A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bookmarkStart w:id="237" w:name="_Toc5582038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38</w:t>
            </w:r>
            <w:bookmarkEnd w:id="23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AD99F19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9B94032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2E0AE42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4E6DB68B" w14:textId="3739A957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7BE5D5F3" w14:textId="2CFF04F3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5D47C30" w14:textId="347B5E85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3D5B072" w14:textId="77777777" w:rsidTr="006C1A16">
        <w:trPr>
          <w:trHeight w:val="285"/>
          <w:tblHeader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012AB1A" w14:textId="259F1BEA" w:rsidR="008057D4" w:rsidRPr="00B75255" w:rsidRDefault="00B64B26" w:rsidP="00B64B2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1763852" w14:textId="77777777" w:rsidR="00D03550" w:rsidRPr="00B75255" w:rsidRDefault="008057D4" w:rsidP="00497750">
            <w:pPr>
              <w:jc w:val="center"/>
              <w:rPr>
                <w:b/>
              </w:rPr>
            </w:pPr>
            <w:r w:rsidRPr="00B75255"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4EDA9E4B" w14:textId="402B8ABD" w:rsidR="008057D4" w:rsidRPr="00B75255" w:rsidRDefault="008057D4" w:rsidP="00497750">
            <w:pPr>
              <w:jc w:val="center"/>
            </w:pPr>
            <w:r w:rsidRPr="00B75255">
              <w:rPr>
                <w:b/>
              </w:rPr>
              <w:t>Distribuční rozvaděč 6,3 kV</w:t>
            </w:r>
          </w:p>
          <w:p w14:paraId="33F77285" w14:textId="77777777" w:rsidR="008057D4" w:rsidRPr="00B75255" w:rsidRDefault="008057D4" w:rsidP="00497750">
            <w:pPr>
              <w:pStyle w:val="Nadpis9"/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36F138E6" w14:textId="5A2E66A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</w:t>
            </w:r>
            <w:r w:rsidR="00D03550" w:rsidRPr="00B75255">
              <w:t>e: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F20AE9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69DD962" w14:textId="77777777" w:rsidTr="006C1A16">
        <w:trPr>
          <w:trHeight w:val="340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3634FC0E" w14:textId="13F5757F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9B66DC5" w14:textId="7BD8B3FB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Distribuční rozvaděč 6,3 kV</w:t>
            </w:r>
          </w:p>
        </w:tc>
      </w:tr>
      <w:tr w:rsidR="008057D4" w:rsidRPr="00B75255" w14:paraId="2F21B46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0A97500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FA1FCB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A1B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BA9AC5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B11C61B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BD9F" w14:textId="77777777" w:rsidR="008057D4" w:rsidRPr="00B75255" w:rsidRDefault="008057D4" w:rsidP="006C1A16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C3F00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7B4968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745F23A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A8CBC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5F74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BC5EB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5F19039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FF577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405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6FB70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393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278D806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DABA76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C5D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Typ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AC4FE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FEE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289CA76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0459A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8F6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BAF2B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E6BD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BEC2873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B28D6A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961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909B4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42D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7F617C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D8898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2AB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úroveň izolace (fáze k zemi)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71193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C95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EA90B69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6FBDD5B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A34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Základní úroveň izolace (BIL)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EFD5F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A2F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7E3E3AD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627BCF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543C" w14:textId="4124EA03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jednominutové krátkodobé výdržné napětí (1 min.)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CE543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kV 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AB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4951F6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A259B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6A3D" w14:textId="4547BA4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F09F2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1BD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BA3AD6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E20FF4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7D85" w14:textId="77777777" w:rsidR="0008270E" w:rsidRPr="00B75255" w:rsidRDefault="008057D4" w:rsidP="0008270E">
            <w:r w:rsidRPr="00B75255">
              <w:t xml:space="preserve">- </w:t>
            </w:r>
            <w:r w:rsidR="0008270E" w:rsidRPr="00B75255">
              <w:t>Jmenovitý proud přípojnice T-off</w:t>
            </w:r>
          </w:p>
          <w:p w14:paraId="268AC834" w14:textId="5BD525AD" w:rsidR="008057D4" w:rsidRPr="00B75255" w:rsidRDefault="0008270E" w:rsidP="0008270E">
            <w:pPr>
              <w:rPr>
                <w:rFonts w:cs="Arial"/>
              </w:rPr>
            </w:pPr>
            <w:r w:rsidRPr="00B75255">
              <w:t>při 40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2F2E1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C87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3F6C81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40B05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1A7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86D64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776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A16444F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66149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75B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Asymetrický (špičkový)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EE86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339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114969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47485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046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A6D85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60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ADEA9B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DE31BF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BFC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Přívody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1C762" w14:textId="77777777" w:rsidR="008057D4" w:rsidRPr="00B75255" w:rsidRDefault="008057D4" w:rsidP="00497750">
            <w:pPr>
              <w:rPr>
                <w:rFonts w:cs="Arial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BF03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F53EB1C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2179D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0FD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649A6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E6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4A281F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16F49A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FD5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27B7E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406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A5DFBF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5FED6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E6CF" w14:textId="69AB39EE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5A4AD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254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CC75E5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298378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24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0738D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EA4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31EA82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7A918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FB02" w14:textId="1B1338F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08270E" w:rsidRPr="00B75255">
              <w:t>Maximální vypínací hodnota odolnosti proti zkratu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60507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624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A95028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25E1A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4BF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Ostatní panely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5E29C" w14:textId="77777777" w:rsidR="008057D4" w:rsidRPr="00B75255" w:rsidRDefault="008057D4" w:rsidP="00497750">
            <w:pPr>
              <w:rPr>
                <w:rFonts w:cs="Arial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28E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04FB2ED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8EE25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E42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D3620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A7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A89D83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C90084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B33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3709D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543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9E8205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53996D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B708" w14:textId="0404F13E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895EF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C26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54CCAF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92CAC0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51E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sym.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E2B7B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25E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E04855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E13D96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EC34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špičková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7D721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999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08270E" w:rsidRPr="00B75255" w14:paraId="72C787E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E7BE64C" w14:textId="77777777" w:rsidR="0008270E" w:rsidRPr="00B75255" w:rsidRDefault="0008270E" w:rsidP="0008270E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74FD" w14:textId="77777777" w:rsidR="0008270E" w:rsidRPr="00B75255" w:rsidRDefault="0008270E" w:rsidP="0008270E">
            <w:r w:rsidRPr="00B75255">
              <w:t>Spínací hodnota uzemňovačů</w:t>
            </w:r>
          </w:p>
          <w:p w14:paraId="123EB1FA" w14:textId="4B7D0A69" w:rsidR="0008270E" w:rsidRPr="00B75255" w:rsidRDefault="0008270E" w:rsidP="0008270E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3E786C" w14:textId="77777777" w:rsidR="0008270E" w:rsidRPr="00B75255" w:rsidRDefault="0008270E" w:rsidP="0008270E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8E58" w14:textId="77777777" w:rsidR="0008270E" w:rsidRPr="00B75255" w:rsidRDefault="0008270E" w:rsidP="0008270E">
            <w:pPr>
              <w:rPr>
                <w:rFonts w:cs="Arial"/>
              </w:rPr>
            </w:pPr>
          </w:p>
        </w:tc>
      </w:tr>
      <w:tr w:rsidR="0008270E" w:rsidRPr="00B75255" w14:paraId="215E469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B5A320" w14:textId="77777777" w:rsidR="0008270E" w:rsidRPr="00B75255" w:rsidRDefault="0008270E" w:rsidP="0008270E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74EA" w14:textId="77777777" w:rsidR="0008270E" w:rsidRPr="00B75255" w:rsidRDefault="0008270E" w:rsidP="0008270E">
            <w:r w:rsidRPr="00B75255">
              <w:t>- Maximální spínací hodnota</w:t>
            </w:r>
          </w:p>
          <w:p w14:paraId="323FE65B" w14:textId="17053E35" w:rsidR="0008270E" w:rsidRPr="00B75255" w:rsidRDefault="0008270E" w:rsidP="0008270E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7501E8" w14:textId="77777777" w:rsidR="0008270E" w:rsidRPr="00B75255" w:rsidRDefault="0008270E" w:rsidP="0008270E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FAC0" w14:textId="77777777" w:rsidR="0008270E" w:rsidRPr="00B75255" w:rsidRDefault="0008270E" w:rsidP="0008270E">
            <w:pPr>
              <w:rPr>
                <w:rFonts w:cs="Arial"/>
              </w:rPr>
            </w:pPr>
          </w:p>
        </w:tc>
      </w:tr>
      <w:tr w:rsidR="008057D4" w:rsidRPr="00B75255" w14:paraId="544DDC6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8C689C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CA31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Typy ochranných relé - přívody</w:t>
            </w:r>
          </w:p>
          <w:p w14:paraId="141C972A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- Vývody</w:t>
            </w:r>
          </w:p>
          <w:p w14:paraId="27DFE62C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- Panel spojky přípojnice</w:t>
            </w:r>
          </w:p>
          <w:p w14:paraId="0985C1EB" w14:textId="77777777" w:rsidR="0008270E" w:rsidRPr="00B75255" w:rsidRDefault="008057D4" w:rsidP="00B75255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>Panel připojnicových spojek</w:t>
            </w:r>
          </w:p>
          <w:p w14:paraId="55074D7F" w14:textId="77777777" w:rsidR="0008270E" w:rsidRPr="00B75255" w:rsidRDefault="008057D4" w:rsidP="00B75255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 xml:space="preserve">Panel připojnicových napětí </w:t>
            </w:r>
          </w:p>
          <w:p w14:paraId="0942F756" w14:textId="351AE2A9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175DE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407B5C7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5795FA8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2FB8A53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59A82F1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561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8D251A9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A0CC3F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BA3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Počet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1AD0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234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FA020D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93909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F2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Rozměry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DF962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49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F477BA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D18D1B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2BC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54FA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5B0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B4A287A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245F9A8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CD0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41C1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AB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</w:tbl>
    <w:p w14:paraId="66FFDAA3" w14:textId="19E9DCE4" w:rsidR="008057D4" w:rsidRPr="00B75255" w:rsidRDefault="008057D4" w:rsidP="008057D4"/>
    <w:p w14:paraId="3BCBE3B5" w14:textId="77777777" w:rsidR="00084B36" w:rsidRPr="00B75255" w:rsidRDefault="00084B36" w:rsidP="008057D4">
      <w:pPr>
        <w:rPr>
          <w:rFonts w:cs="Times New Roman"/>
          <w:szCs w:val="24"/>
          <w:lang w:eastAsia="da-DK"/>
        </w:rPr>
      </w:pPr>
    </w:p>
    <w:p w14:paraId="5E649C7A" w14:textId="77777777" w:rsidR="007871AD" w:rsidRPr="00B75255" w:rsidRDefault="007871AD">
      <w:bookmarkStart w:id="238" w:name="_Toc55820383"/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1417"/>
        <w:gridCol w:w="3754"/>
        <w:gridCol w:w="992"/>
        <w:gridCol w:w="1464"/>
        <w:gridCol w:w="95"/>
        <w:gridCol w:w="1559"/>
      </w:tblGrid>
      <w:tr w:rsidR="0007594B" w:rsidRPr="00B75255" w14:paraId="4652D482" w14:textId="77777777" w:rsidTr="00084B36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22F39708" w14:textId="56CF546C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39</w:t>
            </w:r>
            <w:bookmarkEnd w:id="23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5F5DB61" w14:textId="77777777" w:rsidR="0007594B" w:rsidRPr="00B75255" w:rsidRDefault="0007594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3EE1165" w14:textId="77777777" w:rsidR="0007594B" w:rsidRPr="00B75255" w:rsidRDefault="0007594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AD2E0"/>
            <w:hideMark/>
          </w:tcPr>
          <w:p w14:paraId="670D59AA" w14:textId="25EEEED7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4DF4AEBE" w14:textId="77777777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74828D3" w14:textId="2774FC02" w:rsidR="0007594B" w:rsidRPr="00B75255" w:rsidRDefault="0007594B">
            <w:pPr>
              <w:spacing w:line="240" w:lineRule="auto"/>
              <w:rPr>
                <w:rFonts w:cs="Arial"/>
              </w:rPr>
            </w:pPr>
          </w:p>
        </w:tc>
      </w:tr>
      <w:tr w:rsidR="0007594B" w:rsidRPr="00B75255" w14:paraId="7C08E74F" w14:textId="77777777" w:rsidTr="00084B36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2AF5F5B" w14:textId="7C5DD3D8" w:rsidR="0007594B" w:rsidRPr="00B75255" w:rsidRDefault="0007594B" w:rsidP="006C1A1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9DC316" w14:textId="77777777" w:rsidR="00D03550" w:rsidRPr="00B75255" w:rsidRDefault="0007594B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 </w:t>
            </w:r>
          </w:p>
          <w:p w14:paraId="69E42E19" w14:textId="40324AA9" w:rsidR="0007594B" w:rsidRPr="00B75255" w:rsidRDefault="0007594B" w:rsidP="008057D4">
            <w:pPr>
              <w:jc w:val="center"/>
            </w:pPr>
            <w:r w:rsidRPr="00B75255">
              <w:rPr>
                <w:b/>
              </w:rPr>
              <w:t>Hlavní distribuční rozvaděče 400/ 230 V</w:t>
            </w:r>
          </w:p>
          <w:p w14:paraId="71CE7A49" w14:textId="77777777" w:rsidR="0007594B" w:rsidRPr="00B75255" w:rsidRDefault="0007594B"/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AD2E0"/>
            <w:hideMark/>
          </w:tcPr>
          <w:p w14:paraId="76037183" w14:textId="5EF69D8E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7C951843" w14:textId="445B1A0E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23FFE3A" w14:textId="351B8A4A" w:rsidR="0007594B" w:rsidRPr="00B75255" w:rsidRDefault="0007594B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0E9BEA5" w14:textId="77777777" w:rsidTr="00084B36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5597117" w14:textId="37361265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535437B3" w14:textId="7122D85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rozvaděče A 400 V / 230 V A</w:t>
            </w:r>
          </w:p>
        </w:tc>
      </w:tr>
      <w:tr w:rsidR="008057D4" w:rsidRPr="00B75255" w14:paraId="5B60843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2439A0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7FEF0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309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FEEF78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0BC315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4213" w14:textId="77777777" w:rsidR="008057D4" w:rsidRPr="00B75255" w:rsidRDefault="008057D4" w:rsidP="0007594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CB595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DC7F37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D9A231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14D00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3C77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7676F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DE262C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D372C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C4C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755A9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36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6D38AB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0F4817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19A" w14:textId="3E979DFA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9C50F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AD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FF5BE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C7CD86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FBE5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1D674A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7FB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5DDA5C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874918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596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16C10D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5B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031116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8EC5D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17A8" w14:textId="4B052B8E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C0400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42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5F8BD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74C16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8BD7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A09CA3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D16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7D461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C8400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1FB5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871ABA" w14:textId="77777777" w:rsidR="008057D4" w:rsidRPr="00B75255" w:rsidRDefault="008057D4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1F5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1FAE43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B28EF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BF4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19D5C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E7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6C4517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117DD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E6D1" w14:textId="6E6B79F4" w:rsidR="008057D4" w:rsidRPr="00B75255" w:rsidRDefault="008057D4">
            <w:pPr>
              <w:rPr>
                <w:rFonts w:cs="Arial"/>
              </w:rPr>
            </w:pPr>
            <w:r w:rsidRPr="00B75255">
              <w:t xml:space="preserve">Přívody a spojky přípojnic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7874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D0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8841FE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764A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65B" w14:textId="3BF55FDE" w:rsidR="008057D4" w:rsidRPr="00B75255" w:rsidRDefault="002A7351" w:rsidP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08CC3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10D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9C69D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4AA06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04B4" w14:textId="7387F2D9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94834" w14:textId="5E35389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26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F9940B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75D3C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CD2A" w14:textId="404F47F6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07843" w14:textId="079F2DC8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580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93CCE4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54A3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96D6" w14:textId="60930EF0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5F9244" w14:textId="14A9B181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24B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CA85E16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CC3854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5002" w14:textId="4A0EB729" w:rsidR="008057D4" w:rsidRPr="00B75255" w:rsidRDefault="008057D4">
            <w:pPr>
              <w:rPr>
                <w:rFonts w:cs="Arial"/>
              </w:rPr>
            </w:pPr>
            <w:r w:rsidRPr="00B75255">
              <w:t>Vývody typ 2000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F60917" w14:textId="4F54C87E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8D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4E622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2E695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891A" w14:textId="464CDCB2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745108" w14:textId="6C46FA79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8EA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BC0CC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174E1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10AF" w14:textId="0FB8F383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5BE4FD" w14:textId="422DA806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87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CF0BA7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4410E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48FD" w14:textId="7D253135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DED32C" w14:textId="548CD87D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20D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E4357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2F13D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156A" w14:textId="2FE591F1" w:rsidR="008057D4" w:rsidRPr="00B75255" w:rsidRDefault="008057D4">
            <w:pPr>
              <w:rPr>
                <w:rFonts w:cs="Arial"/>
              </w:rPr>
            </w:pPr>
            <w:r w:rsidRPr="00B75255">
              <w:t>Vývody typ 800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577C71" w14:textId="07A1B91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DB5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D9BA1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E37A6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BF41" w14:textId="32282F8C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1ECAB" w14:textId="15219E21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1D9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F3F3B1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C41A8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A782" w14:textId="5B0BE04A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95EB9C" w14:textId="4840164F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A12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25855F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C9FC9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87EA" w14:textId="0FCBECB3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CA0728" w14:textId="5EBB006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59A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04587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E7EFA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AA18" w14:textId="1C16A053" w:rsidR="008057D4" w:rsidRPr="00B75255" w:rsidRDefault="008057D4">
            <w:pPr>
              <w:rPr>
                <w:rFonts w:cs="Arial"/>
              </w:rPr>
            </w:pPr>
            <w:r w:rsidRPr="00B75255">
              <w:t>Vývody typ 630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A44A4A" w14:textId="53788556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E1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E281D6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C1D5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B974" w14:textId="059F1DEA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036C42" w14:textId="19163224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070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0BA58D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9BCB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885E" w14:textId="79BD45E8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36A45" w14:textId="3C3331FA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B70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E7E496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EF0D0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3549" w14:textId="14779961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AFFB67" w14:textId="02ABF859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55A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223EF8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DD299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674A" w14:textId="67C4577E" w:rsidR="008057D4" w:rsidRPr="00B75255" w:rsidRDefault="008057D4">
            <w:pPr>
              <w:rPr>
                <w:rFonts w:cs="Arial"/>
              </w:rPr>
            </w:pPr>
            <w:r w:rsidRPr="00B75255">
              <w:t>Vývody typ 400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233DFA" w14:textId="053D4F44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6D3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E273E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A92DB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A23E" w14:textId="2B000262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9BF991" w14:textId="4A38770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0FB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9CF82F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84CE7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8C02" w14:textId="6D618E0B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380317" w14:textId="1891E101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657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43BC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8DFC1D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1A8" w14:textId="3494BDB1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72A597" w14:textId="69B2959D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598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49BFF8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A86C1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9503" w14:textId="6094E0C0" w:rsidR="008057D4" w:rsidRPr="00B75255" w:rsidRDefault="008057D4">
            <w:pPr>
              <w:rPr>
                <w:rFonts w:cs="Arial"/>
              </w:rPr>
            </w:pPr>
            <w:r w:rsidRPr="00B75255">
              <w:t>Vývody typ 250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C41B9" w14:textId="0514AD0D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38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F438AB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A7760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A28B" w14:textId="710AED2B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095D2" w14:textId="798CB29A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85A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9A453F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D2D79D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8533" w14:textId="4D44274E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0AC9AD" w14:textId="5366AE1B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A4A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370460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036E90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7C66" w14:textId="10E8039F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F1A36" w14:textId="343E93DF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7C8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ADC83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3A55D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5C99" w14:textId="3C8EC972" w:rsidR="008057D4" w:rsidRPr="00B75255" w:rsidRDefault="008057D4">
            <w:pPr>
              <w:rPr>
                <w:rFonts w:cs="Arial"/>
              </w:rPr>
            </w:pPr>
            <w:r w:rsidRPr="00B75255">
              <w:t>Vývody typ 160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9093D" w14:textId="557B0191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0B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E494D6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E73A8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191F" w14:textId="4688B4A6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D6BBA9" w14:textId="2BF27F3C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36E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FA7C11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2C451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30F5" w14:textId="58CE5404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FCFF0C" w14:textId="13B7E088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33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77BB0F9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1A77AF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B62F" w14:textId="39EFBF0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6E1739" w14:textId="79B7D25F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9A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6F8DD03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F41011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E9BE" w14:textId="7222655E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17CB95" w14:textId="5568BDC9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76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896C643" w14:textId="77777777" w:rsidTr="00084B36">
        <w:trPr>
          <w:trHeight w:val="255"/>
        </w:trPr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443AA1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DA58" w14:textId="3FC6ED73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253F55" w14:textId="2D84AA2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5FC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060A08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B40D82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F60A" w14:textId="390C83A3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38A065" w14:textId="425A8B8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167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950A599" w14:textId="77777777" w:rsidTr="0007594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73D67FC2" w14:textId="1EFCA7D2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06F03C94" w14:textId="612E9834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rozvaděče B 400 V / 230 V A</w:t>
            </w:r>
          </w:p>
        </w:tc>
      </w:tr>
      <w:tr w:rsidR="008057D4" w:rsidRPr="00B75255" w14:paraId="638FE0D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5EDC263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727B4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192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0C027C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1B0F6B1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49754" w14:textId="77777777" w:rsidR="008057D4" w:rsidRPr="00B75255" w:rsidRDefault="008057D4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E3FBD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3B99D39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56C2C958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31CD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574B0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A59F4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EF898C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5600B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8E2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0B075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60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73DC2E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0AD4A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DEE3" w14:textId="6A366957" w:rsidR="008057D4" w:rsidRPr="00B75255" w:rsidRDefault="002A7351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F8A9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EB2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76ED75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6C122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5F6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4AD5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0D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76CE24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48308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6B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FFCD5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8B4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8E9A74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30D21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C86D" w14:textId="2057F358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ADD4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B4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796199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C3609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DFE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640A6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9E3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BA9531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460C61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538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CF62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F72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1B0A44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9E64A64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A36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49DF1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51E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411398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9AED9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A3BB" w14:textId="75F6A485" w:rsidR="008057D4" w:rsidRPr="00B75255" w:rsidRDefault="008057D4" w:rsidP="00497750">
            <w:pPr>
              <w:rPr>
                <w:rFonts w:cs="Arial"/>
              </w:rPr>
            </w:pPr>
            <w:r w:rsidRPr="00B75255">
              <w:t>Přívody a spojky přípojnic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2B09A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23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C9F7FA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707C21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223" w14:textId="1690C8A8" w:rsidR="008057D4" w:rsidRPr="00B75255" w:rsidRDefault="008057D4" w:rsidP="008057D4">
            <w:pPr>
              <w:rPr>
                <w:rFonts w:cs="Arial"/>
              </w:rPr>
            </w:pPr>
            <w:r w:rsidRPr="00B75255">
              <w:t>- 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06F5F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3D24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16029E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276A89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C4A9" w14:textId="2CA97A76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B7EC1" w14:textId="334486EB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984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22F330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D969D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C0AA" w14:textId="1A78305D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F205E2" w14:textId="173B9C61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9DE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D23630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C4D07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E915" w14:textId="22AF4900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C0A1C6" w14:textId="6ED8DAB6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E5E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15021C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9AEAA5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9361" w14:textId="38540A8E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2000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AEF78" w14:textId="44734B00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28D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3899B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A2C0E08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1ABB" w14:textId="28D8E2F1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538E6" w14:textId="0F70DDFA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958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707BA2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248127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6CD7" w14:textId="666C57F2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B4C5F" w14:textId="26F75B9B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B14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CA210E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E7E3D1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A486" w14:textId="6D463D94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95903" w14:textId="575DD64B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81A2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7FCE384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6E36D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C628" w14:textId="0EC32BBB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800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2DA866" w14:textId="466AF08D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3B6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16FAB92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55310A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D9E9" w14:textId="4E45DCB1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1AF4B" w14:textId="7DBA892D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763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36CF96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9E19C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F1B7" w14:textId="0DBDE54D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5D951" w14:textId="774D832B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B831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F2B9B2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A7E650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705D" w14:textId="74DAAC50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528FCD" w14:textId="2BC24A55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9A83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5FD504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6EB57D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DF6B" w14:textId="410E6637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630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4BD453" w14:textId="631DD7FC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6C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6A4FEF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FDF8D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B875" w14:textId="45EF3D5E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F1449C" w14:textId="7C953343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E1E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36057D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D70B3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59D6" w14:textId="740C251A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E3A70" w14:textId="358EF227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B067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DF4E84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21635F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DEF5" w14:textId="5B12CB6F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162683" w14:textId="2AF15605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2A55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6F6EB4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80C1B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7679" w14:textId="7E23C39A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400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34CB44" w14:textId="3F003043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1DE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8BBAB8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AC20B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C8E0" w14:textId="4045B7BD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79FC4A" w14:textId="0F99B279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5E3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7177FB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AFB5A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B0B0" w14:textId="51EC1FC1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A2298E" w14:textId="00F2F1A4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05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75B2C3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8C905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234D" w14:textId="66FE6F38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1C43CB" w14:textId="2128D22A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8A5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1D945FA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FBB543A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1BA7" w14:textId="1FCB4416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250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807C68" w14:textId="186E9C66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781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803003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5E5B1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6D73" w14:textId="5B10D48A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EB9930" w14:textId="090222AF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9A0F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FA5126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62B7AB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D428" w14:textId="16DDA316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DE608" w14:textId="0F9943A6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980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240F83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C10B7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61C0" w14:textId="71DF64C0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CCC417" w14:textId="1E81EFA1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8D1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7BBF97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7E103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0D51" w14:textId="2586936D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160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05B164" w14:textId="42EB9186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48C8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1E1277E4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515D6D9E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3320" w14:textId="7A5F3229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0CF53F" w14:textId="745BF61E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238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71F97B6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58E2C7C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75E6" w14:textId="05AA0A28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B0E521" w14:textId="5436169A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DE1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5CF0D68" w14:textId="77777777" w:rsidTr="00084B36">
        <w:trPr>
          <w:trHeight w:val="255"/>
        </w:trPr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0BFC27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589B" w14:textId="4215BB76" w:rsidR="008057D4" w:rsidRPr="00B75255" w:rsidRDefault="008057D4" w:rsidP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B516A4" w14:textId="6F325C12" w:rsidR="008057D4" w:rsidRPr="00B75255" w:rsidRDefault="008057D4" w:rsidP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4D5E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2BD4F2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34204C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2B40" w14:textId="64AB1199" w:rsidR="008057D4" w:rsidRPr="00B75255" w:rsidRDefault="008057D4" w:rsidP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EB1CFA" w14:textId="4FC7F3C3" w:rsidR="008057D4" w:rsidRPr="00B75255" w:rsidRDefault="008057D4" w:rsidP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DC9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637C725" w14:textId="77777777" w:rsidTr="00B23E2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139166EE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65F1" w14:textId="48776EC3" w:rsidR="008057D4" w:rsidRPr="00B75255" w:rsidRDefault="008057D4" w:rsidP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21B234" w14:textId="5AA6DD6F" w:rsidR="008057D4" w:rsidRPr="00B75255" w:rsidRDefault="008057D4" w:rsidP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50F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7F159970" w14:textId="77777777" w:rsidTr="00B23E2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24DF8FFD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A392" w14:textId="1A9C3D0C" w:rsidR="008057D4" w:rsidRPr="00B75255" w:rsidRDefault="008057D4" w:rsidP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C6D688" w14:textId="59335211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59D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</w:tbl>
    <w:p w14:paraId="2CB698C1" w14:textId="70BF2520" w:rsidR="008057D4" w:rsidRPr="00B75255" w:rsidRDefault="008057D4" w:rsidP="008057D4"/>
    <w:p w14:paraId="4757F243" w14:textId="263992D9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11"/>
        <w:gridCol w:w="1332"/>
        <w:gridCol w:w="1275"/>
      </w:tblGrid>
      <w:tr w:rsidR="008057D4" w:rsidRPr="00B75255" w14:paraId="4739A1DE" w14:textId="77777777" w:rsidTr="006A5071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69364E96" w14:textId="16EE19A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239" w:name="_Toc5582038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40</w:t>
            </w:r>
            <w:bookmarkEnd w:id="239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71CAE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F82B84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4E4F90C" w14:textId="77777777" w:rsidR="008057D4" w:rsidRPr="00B75255" w:rsidRDefault="008057D4" w:rsidP="008A4DEC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0F333F7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C1686A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0FBE549A" w14:textId="77777777" w:rsidTr="006A5071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0903A7A1" w14:textId="4DB10340" w:rsidR="008057D4" w:rsidRPr="00B75255" w:rsidRDefault="008A4DEC" w:rsidP="008A4DEC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0626EDB" w14:textId="6466F981" w:rsidR="002A7351" w:rsidRPr="00B75255" w:rsidRDefault="008057D4" w:rsidP="008057D4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Elektro zařízení </w:t>
            </w:r>
          </w:p>
          <w:p w14:paraId="03413FDA" w14:textId="2110E65E" w:rsidR="008057D4" w:rsidRPr="00B75255" w:rsidRDefault="008057D4" w:rsidP="008057D4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>400 / 230 V MCC A, B, ….</w:t>
            </w:r>
          </w:p>
          <w:p w14:paraId="088134C4" w14:textId="77777777" w:rsidR="008A4DEC" w:rsidRPr="00B75255" w:rsidRDefault="008A4DEC" w:rsidP="008057D4">
            <w:pPr>
              <w:jc w:val="center"/>
              <w:rPr>
                <w:b/>
                <w:bCs/>
              </w:rPr>
            </w:pPr>
          </w:p>
          <w:p w14:paraId="06D5749D" w14:textId="77777777" w:rsidR="008057D4" w:rsidRPr="00B75255" w:rsidRDefault="008057D4">
            <w:pPr>
              <w:rPr>
                <w:b/>
                <w:bCs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45E7706B" w14:textId="65F8F38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AD09A5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1391467F" w14:textId="77777777" w:rsidTr="006A5071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62A417F4" w14:textId="7809B2CC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4C37CBC6" w14:textId="0C057079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400 V/ 230 V MCC A, B, ….</w:t>
            </w:r>
          </w:p>
        </w:tc>
      </w:tr>
      <w:tr w:rsidR="008057D4" w:rsidRPr="00B75255" w14:paraId="182C1006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74A2843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7800A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B01C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A13601F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D6F654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6B34" w14:textId="77777777" w:rsidR="008057D4" w:rsidRPr="00B75255" w:rsidRDefault="008057D4" w:rsidP="008A4DEC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38C20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09DE6CE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5B5D7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CFCF7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150B2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182A5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04915928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4AC58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CE41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B58E1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48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FA1FC4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16015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333B" w14:textId="61710A82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E317C2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F3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C3747CD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584BC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B64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ABFB1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C69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29F4E0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CA5F1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94A2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5CE10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130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11815B3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A3D61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2533" w14:textId="3AD8245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51F4D6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16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3FF2182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05373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F661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CAB33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93B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AAFF281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DB525C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5447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E913D7" w14:textId="77777777" w:rsidR="008057D4" w:rsidRPr="00B75255" w:rsidRDefault="008057D4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F61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6F7203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AF6F50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40A0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72F23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36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D7C125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759C2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684C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AF38C6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E5D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5029F1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D8A9A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981B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C235A1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11A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32DB5F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09E41B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2BAB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D72F6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C03D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3616A50D" w14:textId="77777777" w:rsidR="008057D4" w:rsidRPr="00B75255" w:rsidRDefault="008057D4" w:rsidP="008057D4">
      <w:pPr>
        <w:spacing w:line="240" w:lineRule="auto"/>
        <w:rPr>
          <w:rFonts w:cs="Times New Roman"/>
          <w:szCs w:val="24"/>
          <w:lang w:eastAsia="da-DK"/>
        </w:rPr>
      </w:pPr>
    </w:p>
    <w:p w14:paraId="70003302" w14:textId="310D777A" w:rsidR="008057D4" w:rsidRPr="00B75255" w:rsidRDefault="008057D4" w:rsidP="008057D4"/>
    <w:p w14:paraId="6CCF4162" w14:textId="116349C6" w:rsidR="008057D4" w:rsidRPr="00B75255" w:rsidRDefault="008057D4" w:rsidP="008057D4"/>
    <w:p w14:paraId="2911FC02" w14:textId="08C5269E" w:rsidR="0061139E" w:rsidRPr="00B75255" w:rsidRDefault="0061139E" w:rsidP="008057D4"/>
    <w:p w14:paraId="0E673F70" w14:textId="5B10F50A" w:rsidR="0061139E" w:rsidRPr="00B75255" w:rsidRDefault="0061139E" w:rsidP="008057D4"/>
    <w:p w14:paraId="69088EB5" w14:textId="77777777" w:rsidR="0061139E" w:rsidRPr="00B75255" w:rsidRDefault="0061139E" w:rsidP="008057D4"/>
    <w:p w14:paraId="660C460F" w14:textId="77777777" w:rsidR="008057D4" w:rsidRPr="00B75255" w:rsidRDefault="008057D4" w:rsidP="008057D4">
      <w:pPr>
        <w:spacing w:line="240" w:lineRule="auto"/>
      </w:pPr>
    </w:p>
    <w:p w14:paraId="46DF9312" w14:textId="77777777" w:rsidR="007871AD" w:rsidRPr="00B75255" w:rsidRDefault="007871AD">
      <w:r w:rsidRPr="00B75255">
        <w:br w:type="page"/>
      </w: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06"/>
        <w:gridCol w:w="1265"/>
        <w:gridCol w:w="1276"/>
      </w:tblGrid>
      <w:tr w:rsidR="008057D4" w:rsidRPr="00B75255" w14:paraId="01380162" w14:textId="77777777" w:rsidTr="00890A0A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7FE89838" w14:textId="1A80CCA3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240" w:name="_Toc5582038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41</w:t>
            </w:r>
            <w:bookmarkEnd w:id="240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9249654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BA7E344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2C67DDE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73D7A98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38E9D5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0DB8E947" w14:textId="77777777" w:rsidTr="00890A0A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5C99C519" w14:textId="64A90F15" w:rsidR="008057D4" w:rsidRPr="00B75255" w:rsidRDefault="00890A0A" w:rsidP="00890A0A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2C16637" w14:textId="5D7EA7F9" w:rsidR="002A7351" w:rsidRPr="00B75255" w:rsidRDefault="008057D4" w:rsidP="00497750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122B2847" w14:textId="5EFEDAB0" w:rsidR="008057D4" w:rsidRPr="00B75255" w:rsidRDefault="008057D4" w:rsidP="00497750">
            <w:pPr>
              <w:jc w:val="center"/>
            </w:pPr>
            <w:r w:rsidRPr="00B75255">
              <w:rPr>
                <w:b/>
              </w:rPr>
              <w:t>4</w:t>
            </w:r>
            <w:r w:rsidRPr="00B75255">
              <w:rPr>
                <w:b/>
                <w:bCs/>
              </w:rPr>
              <w:t>00 / 230 V ACC A, B, …</w:t>
            </w:r>
            <w:r w:rsidRPr="00B75255">
              <w:rPr>
                <w:b/>
              </w:rPr>
              <w:br/>
            </w:r>
          </w:p>
          <w:p w14:paraId="1CB4E2B8" w14:textId="77777777" w:rsidR="008057D4" w:rsidRPr="00B75255" w:rsidRDefault="008057D4" w:rsidP="00497750"/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626A65CA" w14:textId="482160D1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26CFD20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71360F3C" w14:textId="77777777" w:rsidTr="00890A0A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31FDDB88" w14:textId="468C98B9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72DBB184" w14:textId="5302D59F" w:rsidR="008057D4" w:rsidRPr="00B75255" w:rsidRDefault="008057D4" w:rsidP="00497750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400 V/ 230 V ACC A, B, ….</w:t>
            </w:r>
          </w:p>
        </w:tc>
      </w:tr>
      <w:tr w:rsidR="008057D4" w:rsidRPr="00B75255" w14:paraId="2BA2A018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1F35B6C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703FE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053C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6C39A8B4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8E495A2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2452" w14:textId="77777777" w:rsidR="008057D4" w:rsidRPr="00B75255" w:rsidRDefault="008057D4" w:rsidP="00890A0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727AA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53EF789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09FCA5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E3E80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09862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29FF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733D373C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AAF67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402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B0A50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337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CA2AF11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E7CFA0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84EF" w14:textId="1DE00305" w:rsidR="008057D4" w:rsidRPr="00B75255" w:rsidRDefault="002A7351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A5B83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E55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65E09A1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22FA1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1E5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F7CF7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9B8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634C08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A4528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F9A0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C5D2B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A93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96FF388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0CABAF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2086" w14:textId="5AB402AF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B36E2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DD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39F421B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6DE94A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9CD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5EF45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A9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2A1B85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B7EFA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D94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738C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53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77D63A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129977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142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357D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37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6B1FE83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64C28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8C1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16EA8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485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CFF1A0A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7DC28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88B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91D69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5C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17A1284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196BB7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8E4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DD1F4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B19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</w:tbl>
    <w:p w14:paraId="30228B4C" w14:textId="31199DA3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752"/>
        <w:gridCol w:w="992"/>
        <w:gridCol w:w="1015"/>
        <w:gridCol w:w="689"/>
        <w:gridCol w:w="1417"/>
      </w:tblGrid>
      <w:tr w:rsidR="00A163FD" w:rsidRPr="00B75255" w14:paraId="2A21A638" w14:textId="77777777" w:rsidTr="00A163FD">
        <w:trPr>
          <w:trHeight w:val="285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60A89DA6" w14:textId="6DA708EB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241" w:name="_Toc5582038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42</w:t>
            </w:r>
            <w:bookmarkEnd w:id="241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FB4E337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97D7CC4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E281F20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10DCE5D3" w14:textId="6A8A7A23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0D342DF0" w14:textId="7C457D1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17394D5" w14:textId="791DF45B" w:rsidR="00A163FD" w:rsidRPr="00B75255" w:rsidRDefault="00A163FD">
            <w:pPr>
              <w:spacing w:line="240" w:lineRule="auto"/>
              <w:rPr>
                <w:rFonts w:cs="Arial"/>
              </w:rPr>
            </w:pPr>
          </w:p>
        </w:tc>
      </w:tr>
      <w:tr w:rsidR="00A163FD" w:rsidRPr="00B75255" w14:paraId="26A5C802" w14:textId="77777777" w:rsidTr="00A163FD">
        <w:trPr>
          <w:trHeight w:val="285"/>
          <w:tblHeader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67F268F7" w14:textId="723E9DFA" w:rsidR="00A163FD" w:rsidRPr="00B75255" w:rsidRDefault="00A163FD" w:rsidP="0052095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928CFB8" w14:textId="77777777" w:rsidR="002A7351" w:rsidRPr="00B75255" w:rsidRDefault="00A163FD" w:rsidP="0052095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51B673BE" w14:textId="2FF79C02" w:rsidR="00A163FD" w:rsidRPr="00B75255" w:rsidRDefault="00A163FD" w:rsidP="00520956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Hlavní distribuční rozváděče UPS A a UPS B 400 V / 230 V </w:t>
            </w:r>
          </w:p>
          <w:p w14:paraId="030D6A7E" w14:textId="65BAFE30" w:rsidR="00A163FD" w:rsidRPr="00B75255" w:rsidRDefault="00A163FD" w:rsidP="00520956">
            <w:pPr>
              <w:jc w:val="center"/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7CF9036B" w14:textId="7777777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049359CB" w14:textId="38324E7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9D0B469" w14:textId="38ED599B" w:rsidR="00A163FD" w:rsidRPr="00B75255" w:rsidRDefault="00A163FD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E008AD5" w14:textId="77777777" w:rsidTr="00A163FD">
        <w:trPr>
          <w:trHeight w:val="340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DD8A651" w14:textId="5DF8D886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4B7120B5" w14:textId="72188CF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rozváděče UPS A a UPS B 400 V / 230 V</w:t>
            </w:r>
          </w:p>
        </w:tc>
      </w:tr>
      <w:tr w:rsidR="008057D4" w:rsidRPr="00B75255" w14:paraId="31D8201A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5DAE75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AE0C2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43A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4ACFC36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B544A2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C0A9" w14:textId="77777777" w:rsidR="008057D4" w:rsidRPr="00B75255" w:rsidRDefault="008057D4" w:rsidP="00890A0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51552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34250B8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F89283B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92E08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7D781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3273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6E24AC7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C3909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2ED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C7E8E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27B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9AB4B4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25B84D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1010" w14:textId="1830D986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8F52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92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5FDB71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4131A1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766A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B7A8BA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53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6E186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7266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3E6A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721AE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A6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121CF83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3ABEF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77EA" w14:textId="456CAF66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D5F870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D5E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193E7E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22A5F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B23F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D3F998" w14:textId="77777777" w:rsidR="008057D4" w:rsidRPr="00B75255" w:rsidRDefault="008057D4">
            <w:pPr>
              <w:rPr>
                <w:rFonts w:cs="Arial"/>
              </w:rPr>
            </w:pPr>
            <w:r w:rsidRPr="00B75255">
              <w:t>_kA / _sec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2CD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39D19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33904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096C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FD6A52" w14:textId="77777777" w:rsidR="008057D4" w:rsidRPr="00B75255" w:rsidRDefault="008057D4">
            <w:pPr>
              <w:rPr>
                <w:rFonts w:cs="Arial"/>
              </w:rPr>
            </w:pPr>
            <w:r w:rsidRPr="00B75255">
              <w:t>kA / kA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AFD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4A6C8B6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829B69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9B0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428C1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B2B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2D672CC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D6ED5F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5B7E" w14:textId="3762FD1C" w:rsidR="008057D4" w:rsidRPr="00B75255" w:rsidRDefault="008057D4">
            <w:pPr>
              <w:rPr>
                <w:rFonts w:cs="Arial"/>
              </w:rPr>
            </w:pPr>
            <w:r w:rsidRPr="00B75255">
              <w:t xml:space="preserve">Přívody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9C6C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214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2B0F30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FEBE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65F2" w14:textId="77777777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AD05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F11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880249A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F281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D5E8" w14:textId="078CE24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40E6EA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A3B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1EC0B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091D9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BDB6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Ics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CE21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7C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34E62B7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D32E8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BDEC" w14:textId="3C05B952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FEC84C" w14:textId="0C363093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E2F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86E799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012DF4C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3827" w14:textId="05C5B28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BB2369" w14:textId="23759ED8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400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5D0D4A6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0C6F7BB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4951" w14:textId="3E008374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0B827B" w14:textId="3B2DD9F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8004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2CBAFD62" w14:textId="77777777" w:rsidR="008057D4" w:rsidRPr="00B75255" w:rsidRDefault="008057D4" w:rsidP="008057D4"/>
    <w:p w14:paraId="419F8813" w14:textId="2CC4BB62" w:rsidR="008057D4" w:rsidRPr="00B75255" w:rsidDel="00F465EB" w:rsidRDefault="008057D4" w:rsidP="008057D4">
      <w:pPr>
        <w:rPr>
          <w:del w:id="242" w:author="Pavel Slezák" w:date="2025-03-12T02:48:00Z" w16du:dateUtc="2025-03-12T01:48:00Z"/>
        </w:rPr>
      </w:pPr>
    </w:p>
    <w:p w14:paraId="30BFDF67" w14:textId="17F68074" w:rsidR="007871AD" w:rsidRPr="00B75255" w:rsidRDefault="007871AD">
      <w:del w:id="243" w:author="Pavel Slezák" w:date="2025-03-12T02:48:00Z" w16du:dateUtc="2025-03-12T01:48:00Z">
        <w:r w:rsidRPr="00B75255" w:rsidDel="00F465EB">
          <w:br w:type="page"/>
        </w:r>
      </w:del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06"/>
        <w:gridCol w:w="1265"/>
        <w:gridCol w:w="1347"/>
      </w:tblGrid>
      <w:tr w:rsidR="008057D4" w:rsidRPr="00B75255" w14:paraId="59721B2C" w14:textId="77777777" w:rsidTr="000D3E9B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608A375" w14:textId="42E96AAA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244" w:name="_Toc5582038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43</w:t>
            </w:r>
            <w:bookmarkEnd w:id="244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47399F2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1E5959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FA93A17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7A267BF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16DB97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2CAB75E" w14:textId="77777777" w:rsidTr="000D3E9B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09893F41" w14:textId="555FBBA1" w:rsidR="008057D4" w:rsidRPr="00B75255" w:rsidRDefault="000D3E9B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26DA224" w14:textId="77777777" w:rsidR="002A7351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</w:t>
            </w:r>
          </w:p>
          <w:p w14:paraId="2535D052" w14:textId="306449BD" w:rsidR="008057D4" w:rsidRPr="00B75255" w:rsidRDefault="008057D4" w:rsidP="008057D4">
            <w:pPr>
              <w:jc w:val="center"/>
            </w:pPr>
            <w:r w:rsidRPr="00B75255">
              <w:rPr>
                <w:b/>
              </w:rPr>
              <w:t>UPS 2x100 kVA</w:t>
            </w:r>
          </w:p>
          <w:p w14:paraId="2F0E6F50" w14:textId="77777777" w:rsidR="008057D4" w:rsidRPr="00B75255" w:rsidRDefault="008057D4"/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57D1099B" w14:textId="165C7DC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96A6C5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9D93AD8" w14:textId="77777777" w:rsidTr="000D3E9B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525F4D3B" w14:textId="6D3F7394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D22C480" w14:textId="2A97E5B0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UPS 2x100 kVA</w:t>
            </w:r>
          </w:p>
        </w:tc>
      </w:tr>
      <w:tr w:rsidR="008057D4" w:rsidRPr="00B75255" w14:paraId="0BC4BF5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DB329D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9E25F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1D3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9DC7B6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5ED7B7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7986" w14:textId="77777777" w:rsidR="008057D4" w:rsidRPr="00B75255" w:rsidRDefault="008057D4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DE0F8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844AAEE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A76510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EEE4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8F6BB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E606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1AFD23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5E34C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27E8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D6CDE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73A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A50E2E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206E2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D1A0" w14:textId="29DFDB7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9A4C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C6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6E416F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1E2C4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C67B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vstupní / výstupní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8F22BE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A67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258ACB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5146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A2A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9AD7C3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128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737265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E6241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A699" w14:textId="77777777" w:rsidR="008057D4" w:rsidRPr="00B75255" w:rsidRDefault="008057D4">
            <w:pPr>
              <w:rPr>
                <w:rFonts w:cs="Arial"/>
              </w:rPr>
            </w:pPr>
            <w:r w:rsidRPr="00B75255">
              <w:t>- Regulace výstupního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BE102D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6AF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DAFAB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9C6188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5C0B" w14:textId="244CC364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výstupní výkon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82CE89" w14:textId="77777777" w:rsidR="008057D4" w:rsidRPr="00B75255" w:rsidRDefault="008057D4">
            <w:pPr>
              <w:rPr>
                <w:rFonts w:cs="Arial"/>
              </w:rPr>
            </w:pPr>
            <w:r w:rsidRPr="00B75255">
              <w:t>kW / kVA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54F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9E9B5EE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D167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6B07" w14:textId="333A4D34" w:rsidR="008057D4" w:rsidRPr="00B75255" w:rsidRDefault="000D3E9B" w:rsidP="000D3E9B">
            <w:pPr>
              <w:ind w:left="427"/>
              <w:rPr>
                <w:rFonts w:cs="Arial"/>
              </w:rPr>
            </w:pPr>
            <w:r w:rsidRPr="00B75255">
              <w:t>- Přetížení % 10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5191E9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4B1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C9F57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F56B3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EB4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bypassových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4FBE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AE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872DE7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DB379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6A43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865938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AC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743AA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F8F7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BF21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UPS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09271B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3A0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90663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5FB60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BA98AA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hideMark/>
          </w:tcPr>
          <w:p w14:paraId="6C7F6F9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709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A56C69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AED3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CF2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BD174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3E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123781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E0EC14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1391" w14:textId="6EB01DA1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D79C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2B9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206C4E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C370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51D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408B90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EBF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232EC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BCED3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5231" w14:textId="77777777" w:rsidR="008057D4" w:rsidRPr="00B75255" w:rsidRDefault="008057D4">
            <w:pPr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EC068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617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D45FD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5C6B3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B818" w14:textId="77777777" w:rsidR="008057D4" w:rsidRPr="00B75255" w:rsidRDefault="008057D4">
            <w:pPr>
              <w:rPr>
                <w:rFonts w:cs="Arial"/>
              </w:rPr>
            </w:pPr>
            <w:r w:rsidRPr="00B75255">
              <w:t>- Životnost 10 - 12 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04414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B1A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012F7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6E4EF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3878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Celkový rozměr baterií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583766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1BC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D8DF3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8781B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F364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baterií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EE4B52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CB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82BF2A1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3F8AC1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EF6133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hideMark/>
          </w:tcPr>
          <w:p w14:paraId="3B70AFC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4AD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BC589C6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07C52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2371FC" w14:textId="77777777" w:rsidR="008057D4" w:rsidRPr="00B75255" w:rsidRDefault="008057D4">
            <w:pPr>
              <w:rPr>
                <w:rFonts w:cs="Arial"/>
              </w:rPr>
            </w:pPr>
            <w:r w:rsidRPr="00B75255">
              <w:t>Systém UPS</w:t>
            </w:r>
          </w:p>
        </w:tc>
        <w:tc>
          <w:tcPr>
            <w:tcW w:w="992" w:type="dxa"/>
            <w:hideMark/>
          </w:tcPr>
          <w:p w14:paraId="6CD8C44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FCE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3FA6BE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434DB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27C8C2" w14:textId="32E4E9AD" w:rsidR="0008270E" w:rsidRPr="00B75255" w:rsidRDefault="008057D4" w:rsidP="0008270E">
            <w:pPr>
              <w:pStyle w:val="Textkomente"/>
            </w:pPr>
            <w:r w:rsidRPr="00B75255">
              <w:t xml:space="preserve">- </w:t>
            </w:r>
            <w:r w:rsidR="002A7351" w:rsidRPr="00B75255">
              <w:rPr>
                <w:sz w:val="18"/>
                <w:szCs w:val="18"/>
              </w:rPr>
              <w:t xml:space="preserve">Nepřerušitelná </w:t>
            </w:r>
            <w:r w:rsidR="0008270E" w:rsidRPr="00B75255">
              <w:rPr>
                <w:sz w:val="18"/>
                <w:szCs w:val="18"/>
              </w:rPr>
              <w:t>doba při výkonu 100 kW</w:t>
            </w:r>
          </w:p>
          <w:p w14:paraId="65085431" w14:textId="76788CAC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992" w:type="dxa"/>
            <w:hideMark/>
          </w:tcPr>
          <w:p w14:paraId="0B92D44A" w14:textId="77777777" w:rsidR="008057D4" w:rsidRPr="00B75255" w:rsidRDefault="008057D4">
            <w:pPr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D1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511F56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90B0AB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AB83" w14:textId="77777777" w:rsidR="008057D4" w:rsidRPr="00B75255" w:rsidRDefault="008057D4">
            <w:pPr>
              <w:rPr>
                <w:rFonts w:cs="Arial"/>
              </w:rPr>
            </w:pPr>
            <w:r w:rsidRPr="00B75255">
              <w:t>- Zkratový výstupní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6B7292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46F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6D0083E0" w14:textId="77777777" w:rsidR="008057D4" w:rsidRPr="00B75255" w:rsidRDefault="008057D4" w:rsidP="008057D4">
      <w:pPr>
        <w:spacing w:line="240" w:lineRule="auto"/>
        <w:rPr>
          <w:rFonts w:cs="Times New Roman"/>
          <w:szCs w:val="24"/>
          <w:lang w:eastAsia="da-DK"/>
        </w:rPr>
      </w:pPr>
    </w:p>
    <w:p w14:paraId="47D01432" w14:textId="77777777" w:rsidR="008057D4" w:rsidRPr="00B75255" w:rsidRDefault="008057D4" w:rsidP="008057D4">
      <w:pPr>
        <w:spacing w:line="240" w:lineRule="auto"/>
      </w:pPr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681"/>
        <w:gridCol w:w="73"/>
        <w:gridCol w:w="992"/>
        <w:gridCol w:w="511"/>
        <w:gridCol w:w="1265"/>
        <w:gridCol w:w="1342"/>
      </w:tblGrid>
      <w:tr w:rsidR="008057D4" w:rsidRPr="00B75255" w14:paraId="6E73DFC8" w14:textId="77777777" w:rsidTr="000D3E9B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1D1B52C1" w14:textId="3949312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245" w:name="_Toc5582038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44</w:t>
            </w:r>
            <w:bookmarkEnd w:id="245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C4264CB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A219FC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6FC766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2E5836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9326C5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B36F03B" w14:textId="77777777" w:rsidTr="000D3E9B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6E5CFE1B" w14:textId="0B87F049" w:rsidR="008057D4" w:rsidRPr="00B75255" w:rsidRDefault="000D3E9B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DD1449D" w14:textId="77777777" w:rsidR="002A7351" w:rsidRPr="00B75255" w:rsidRDefault="008057D4" w:rsidP="000D3E9B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657F73EF" w14:textId="12E554C3" w:rsidR="008057D4" w:rsidRPr="00B75255" w:rsidRDefault="008057D4" w:rsidP="000D3E9B">
            <w:pPr>
              <w:jc w:val="center"/>
            </w:pPr>
            <w:r w:rsidRPr="00B75255">
              <w:rPr>
                <w:b/>
              </w:rPr>
              <w:t>Systém nouzového napájení generátorem 1300 kVA</w:t>
            </w:r>
            <w:r w:rsidRPr="00B75255">
              <w:rPr>
                <w:b/>
              </w:rPr>
              <w:br/>
            </w:r>
            <w:r w:rsidRPr="00B75255">
              <w:t xml:space="preserve"> 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658F7AA7" w14:textId="6A6596E9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C6148E9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ACE6814" w14:textId="77777777" w:rsidTr="000D3E9B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5A3B5461" w14:textId="02945545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31210520" w14:textId="02F17830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Systém nouzového napájení generátorem 1300 kVA</w:t>
            </w:r>
          </w:p>
        </w:tc>
      </w:tr>
      <w:tr w:rsidR="008057D4" w:rsidRPr="00B75255" w14:paraId="0E4B6002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B7B9DBC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F004E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5CF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108D33F4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CAED72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802C36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CED0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0EF5F5F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0EE36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7CA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9AA4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72152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A51B04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CEAFBC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AC80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diesel motoru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8E636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082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606AB6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AE4F01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305E" w14:textId="4F52BC96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DB5EB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0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1965E9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E9701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2A0D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Jmenovitý výkon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200CC4" w14:textId="77777777" w:rsidR="008057D4" w:rsidRPr="00B75255" w:rsidRDefault="008057D4">
            <w:pPr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7F1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ADE031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0B67F8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F168" w14:textId="77777777" w:rsidR="008057D4" w:rsidRPr="00B75255" w:rsidRDefault="008057D4">
            <w:pPr>
              <w:rPr>
                <w:rFonts w:cs="Arial"/>
              </w:rPr>
            </w:pPr>
            <w:r w:rsidRPr="00B75255">
              <w:t>- Účinnost při jmenovitém výkonu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4EAA2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50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E85FC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29F1C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70BB" w14:textId="77777777" w:rsidR="008057D4" w:rsidRPr="00B75255" w:rsidRDefault="008057D4">
            <w:pPr>
              <w:rPr>
                <w:rFonts w:cs="Arial"/>
              </w:rPr>
            </w:pPr>
            <w:r w:rsidRPr="00B75255">
              <w:t>- Spotřeba paliva při jmenovitém výkonu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4A7F10" w14:textId="77777777" w:rsidR="008057D4" w:rsidRPr="00B75255" w:rsidRDefault="008057D4">
            <w:pPr>
              <w:rPr>
                <w:rFonts w:cs="Arial"/>
              </w:rPr>
            </w:pPr>
            <w:r w:rsidRPr="00B75255">
              <w:t>l/h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6D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7CB8B1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0AFBD3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07D2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lokálního ovládacího panelu motoru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0AE94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B7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BC3578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6A3161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676A" w14:textId="1CBE1F0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F33F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E9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2D7005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0269A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2253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startovacích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80A60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B5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44D13F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D35550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1A07" w14:textId="35159FF9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4F5DC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6FF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5214DE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C03141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7746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1790FF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F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77FC6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B6AB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2EC2" w14:textId="77777777" w:rsidR="008057D4" w:rsidRPr="00B75255" w:rsidRDefault="008057D4">
            <w:pPr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B499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E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C1EC82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19B74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244A" w14:textId="77777777" w:rsidR="008057D4" w:rsidRPr="00B75255" w:rsidRDefault="008057D4">
            <w:pPr>
              <w:rPr>
                <w:rFonts w:cs="Arial"/>
              </w:rPr>
            </w:pPr>
            <w:r w:rsidRPr="00B75255">
              <w:t>- Životnost 10 - 12 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B4DF0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FE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33920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F045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2DDF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68E1D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E1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158C6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74D64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382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generátoru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714D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21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62164B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B978F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1C5C" w14:textId="702F17E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43D3E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6F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AC1BC2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210C7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A246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výstupní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63E3C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3F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E13EB6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5B4D0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D5DD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6774B2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C2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1EEF3C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2F8D9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43B5" w14:textId="77777777" w:rsidR="008057D4" w:rsidRPr="00B75255" w:rsidRDefault="008057D4">
            <w:pPr>
              <w:rPr>
                <w:rFonts w:cs="Arial"/>
              </w:rPr>
            </w:pPr>
            <w:r w:rsidRPr="00B75255">
              <w:t>- Regulace výstupního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2A4CC5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0F7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8283EC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0B94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5AF9" w14:textId="6ED0E6DA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výstupní výkon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A8DD7F" w14:textId="77777777" w:rsidR="008057D4" w:rsidRPr="00B75255" w:rsidRDefault="008057D4">
            <w:pPr>
              <w:rPr>
                <w:rFonts w:cs="Arial"/>
              </w:rPr>
            </w:pPr>
            <w:r w:rsidRPr="00B75255">
              <w:t>kW / kVA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F3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C0826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FDEC5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32A5" w14:textId="77777777" w:rsidR="008057D4" w:rsidRPr="00B75255" w:rsidRDefault="008057D4" w:rsidP="00D56CD5">
            <w:pPr>
              <w:pStyle w:val="Odstavecseseznamem"/>
              <w:numPr>
                <w:ilvl w:val="0"/>
                <w:numId w:val="31"/>
              </w:numPr>
              <w:spacing w:line="240" w:lineRule="atLeast"/>
              <w:rPr>
                <w:rFonts w:cs="Arial"/>
              </w:rPr>
            </w:pPr>
            <w:r w:rsidRPr="00B75255">
              <w:t>Přetížení% 1 hodina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83E5DF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E2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63E89D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57CCF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5FCD77" w14:textId="77777777" w:rsidR="008057D4" w:rsidRPr="00B75255" w:rsidRDefault="008057D4">
            <w:pPr>
              <w:rPr>
                <w:rFonts w:cs="Arial"/>
              </w:rPr>
            </w:pPr>
            <w:r w:rsidRPr="00B75255">
              <w:t>- Zkratový výstupní proud</w:t>
            </w:r>
          </w:p>
        </w:tc>
        <w:tc>
          <w:tcPr>
            <w:tcW w:w="992" w:type="dxa"/>
            <w:hideMark/>
          </w:tcPr>
          <w:p w14:paraId="255A39FB" w14:textId="77777777" w:rsidR="008057D4" w:rsidRPr="00B75255" w:rsidRDefault="008057D4">
            <w:pPr>
              <w:rPr>
                <w:rFonts w:cs="Arial"/>
              </w:rPr>
            </w:pPr>
            <w:r w:rsidRPr="00B75255">
              <w:t>kA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0D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4CB4604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DFC8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F510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sestavy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394AEB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E6A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798E91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49E2A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8997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sestavy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1341CB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D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F5208D" w:rsidRPr="00B75255" w14:paraId="5A8C9FD6" w14:textId="77777777" w:rsidTr="00701D4D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05155477" w14:textId="77777777" w:rsidR="00F5208D" w:rsidRPr="00B75255" w:rsidRDefault="00F5208D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F9C0" w14:textId="3FB418DD" w:rsidR="00F5208D" w:rsidRPr="00B75255" w:rsidRDefault="00F5208D">
            <w:pPr>
              <w:rPr>
                <w:rFonts w:cs="Arial"/>
              </w:rPr>
            </w:pPr>
            <w:r w:rsidRPr="00B75255">
              <w:t xml:space="preserve">Úroveň hluku podle A14.3 </w:t>
            </w:r>
            <w:r w:rsidRPr="00B75255">
              <w:rPr>
                <w:i/>
              </w:rPr>
              <w:t>Akustický hluk a vibrace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B0E25" w14:textId="4CF482D4" w:rsidR="00F5208D" w:rsidRPr="00B75255" w:rsidRDefault="00F5208D">
            <w:pPr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1A6" w14:textId="77777777" w:rsidR="00F5208D" w:rsidRPr="00B75255" w:rsidRDefault="00F5208D">
            <w:pPr>
              <w:rPr>
                <w:rFonts w:cs="Arial"/>
              </w:rPr>
            </w:pPr>
          </w:p>
        </w:tc>
      </w:tr>
      <w:tr w:rsidR="00F5208D" w:rsidRPr="00B75255" w14:paraId="69DAFD0C" w14:textId="77777777" w:rsidTr="00701D4D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75AAF40A" w14:textId="77777777" w:rsidR="00F5208D" w:rsidRPr="00B75255" w:rsidRDefault="00F5208D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15F9" w14:textId="60E72361" w:rsidR="00F5208D" w:rsidRPr="00B75255" w:rsidRDefault="00F5208D">
            <w:pPr>
              <w:rPr>
                <w:rFonts w:cs="Arial"/>
              </w:rPr>
            </w:pPr>
            <w:r w:rsidRPr="00B75255">
              <w:t>Opatření pro tlumení hluku, pokud existují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4D27D" w14:textId="0F7A01DB" w:rsidR="00F5208D" w:rsidRPr="00B75255" w:rsidRDefault="00F5208D">
            <w:pPr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E7DE" w14:textId="77777777" w:rsidR="00F5208D" w:rsidRPr="00B75255" w:rsidRDefault="00F5208D">
            <w:pPr>
              <w:rPr>
                <w:rFonts w:cs="Arial"/>
              </w:rPr>
            </w:pPr>
          </w:p>
        </w:tc>
      </w:tr>
      <w:tr w:rsidR="008057D4" w:rsidRPr="00B75255" w14:paraId="1E29A8B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775F4FC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7B5A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1FF64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C4D3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6D641BF8" w14:textId="1E732001" w:rsidR="008057D4" w:rsidRPr="00B75255" w:rsidRDefault="008057D4" w:rsidP="008057D4">
      <w:pPr>
        <w:rPr>
          <w:rFonts w:cs="Times New Roman"/>
          <w:szCs w:val="24"/>
        </w:rPr>
      </w:pPr>
      <w:r w:rsidRPr="00B75255">
        <w:br w:type="page"/>
      </w:r>
    </w:p>
    <w:p w14:paraId="631E7912" w14:textId="77777777" w:rsidR="0016607D" w:rsidRPr="00B75255" w:rsidRDefault="0016607D" w:rsidP="0016607D"/>
    <w:tbl>
      <w:tblPr>
        <w:tblW w:w="907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3676"/>
        <w:gridCol w:w="2771"/>
        <w:gridCol w:w="1209"/>
      </w:tblGrid>
      <w:tr w:rsidR="0016607D" w:rsidRPr="00B75255" w14:paraId="716A14F9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3178E1E" w14:textId="70973A90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246" w:name="_Toc5582038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45</w:t>
            </w:r>
            <w:bookmarkEnd w:id="246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EF1072" w14:textId="52010AC8" w:rsidR="0016607D" w:rsidRPr="00B75255" w:rsidRDefault="0016607D" w:rsidP="000D3E9B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256CCF7" w14:textId="078A1EA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Technická data</w:t>
            </w:r>
          </w:p>
          <w:p w14:paraId="1701FA9F" w14:textId="3F6DC32B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 hodnocení: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1F865E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591C9B7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DB38E4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C66943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650A19A" w14:textId="3A0A6BD6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E545D7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0D3E9B" w:rsidRPr="00B75255" w14:paraId="4AD42A61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F42926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EA0E407" w14:textId="01A1F7FF" w:rsidR="000D3E9B" w:rsidRPr="00B75255" w:rsidRDefault="000D3E9B" w:rsidP="00E935C2">
            <w:pPr>
              <w:jc w:val="center"/>
              <w:rPr>
                <w:b/>
              </w:rPr>
            </w:pPr>
            <w:bookmarkStart w:id="247" w:name="_Ref282527999"/>
            <w:r w:rsidRPr="00B75255">
              <w:rPr>
                <w:b/>
              </w:rPr>
              <w:t>Elek</w:t>
            </w:r>
            <w:r w:rsidR="002A7351" w:rsidRPr="00B75255">
              <w:rPr>
                <w:b/>
              </w:rPr>
              <w:t>tro</w:t>
            </w:r>
            <w:r w:rsidRPr="00B75255">
              <w:rPr>
                <w:b/>
              </w:rPr>
              <w:t xml:space="preserve"> zařízení</w:t>
            </w:r>
            <w:bookmarkEnd w:id="247"/>
            <w:r w:rsidRPr="00B75255">
              <w:rPr>
                <w:b/>
              </w:rPr>
              <w:br/>
              <w:t>Různá</w:t>
            </w:r>
          </w:p>
          <w:p w14:paraId="05DB9570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54009C1D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Razítko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3671E7BE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0D3E9B" w:rsidRPr="00B75255" w14:paraId="1404D388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86ABA95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343FF2F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</w:tcBorders>
            <w:shd w:val="clear" w:color="auto" w:fill="BAD2E0"/>
          </w:tcPr>
          <w:p w14:paraId="22A192EE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dodavatele:</w:t>
            </w:r>
          </w:p>
        </w:tc>
        <w:tc>
          <w:tcPr>
            <w:tcW w:w="1209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B8E7AAC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321D54D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833C0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7F15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A7B0B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D83C4C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4494A2" w14:textId="77777777" w:rsidTr="000D3E9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</w:tcPr>
          <w:p w14:paraId="1FB06109" w14:textId="337BDE3A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874A92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bookmarkStart w:id="248" w:name="RANGE!C38"/>
            <w:r w:rsidRPr="00B75255">
              <w:rPr>
                <w:b/>
                <w:bCs/>
              </w:rPr>
              <w:t>Motory</w:t>
            </w:r>
            <w:bookmarkEnd w:id="248"/>
          </w:p>
        </w:tc>
      </w:tr>
      <w:tr w:rsidR="0016607D" w:rsidRPr="00B75255" w14:paraId="4BFA5ECD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0703A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568F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9DB1" w14:textId="77777777" w:rsidR="0016607D" w:rsidRPr="00B75255" w:rsidRDefault="0016607D" w:rsidP="000D3E9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BDD882A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13AD9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993B" w14:textId="77777777" w:rsidR="0016607D" w:rsidRPr="00B75255" w:rsidRDefault="0016607D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Datový list pro motory&gt; 100 kW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2D53" w14:textId="77777777" w:rsidR="0016607D" w:rsidRPr="00B75255" w:rsidRDefault="0016607D" w:rsidP="000D3E9B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16607D" w:rsidRPr="00B75255" w14:paraId="3B79B1F9" w14:textId="77777777" w:rsidTr="000D3E9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</w:tcPr>
          <w:p w14:paraId="2CBDAA3F" w14:textId="5F0AB4BD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338F773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bookmarkStart w:id="249" w:name="RANGE!C43"/>
            <w:r w:rsidRPr="00B75255">
              <w:rPr>
                <w:b/>
                <w:bCs/>
              </w:rPr>
              <w:t>Frekvenční měniče</w:t>
            </w:r>
            <w:bookmarkEnd w:id="249"/>
          </w:p>
        </w:tc>
      </w:tr>
      <w:tr w:rsidR="0016607D" w:rsidRPr="00B75255" w14:paraId="0BF01835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AD63F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E8A7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140D" w14:textId="77777777" w:rsidR="0016607D" w:rsidRPr="00B75255" w:rsidRDefault="0016607D" w:rsidP="000D3E9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1193E5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DD68C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0ECA" w14:textId="77777777" w:rsidR="0016607D" w:rsidRPr="00B75255" w:rsidRDefault="0016607D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Datový list&gt; 100 kW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0318" w14:textId="77777777" w:rsidR="0016607D" w:rsidRPr="00B75255" w:rsidRDefault="0016607D" w:rsidP="000D3E9B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16607D" w:rsidRPr="00B75255" w14:paraId="29FCDF60" w14:textId="77777777" w:rsidTr="000D3E9B">
        <w:trPr>
          <w:cantSplit/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63B2C6" w14:textId="69EFB721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CE3610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Místní ovládací panel</w:t>
            </w:r>
            <w:r w:rsidRPr="00B75255">
              <w:t> </w:t>
            </w:r>
          </w:p>
        </w:tc>
      </w:tr>
      <w:tr w:rsidR="0016607D" w:rsidRPr="00B75255" w14:paraId="6DC6CE86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123E5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637C" w14:textId="77777777" w:rsidR="0016607D" w:rsidRPr="00B75255" w:rsidRDefault="0016607D" w:rsidP="000D3E9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3C88" w14:textId="77777777" w:rsidR="0016607D" w:rsidRPr="00B75255" w:rsidRDefault="0016607D" w:rsidP="000D3E9B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7C80191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EEDCF7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A130" w14:textId="77777777" w:rsidR="0016607D" w:rsidRPr="00B75255" w:rsidRDefault="0016607D" w:rsidP="000D3E9B">
            <w:pPr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místních ovládacích panelů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4E49" w14:textId="77777777" w:rsidR="0016607D" w:rsidRPr="00B75255" w:rsidRDefault="0016607D" w:rsidP="000D3E9B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</w:p>
        </w:tc>
      </w:tr>
      <w:tr w:rsidR="0016607D" w:rsidRPr="00B75255" w14:paraId="56ACFA35" w14:textId="77777777" w:rsidTr="000D3E9B">
        <w:trPr>
          <w:cantSplit/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F0D03E" w14:textId="39C15992" w:rsidR="0016607D" w:rsidRPr="00B75255" w:rsidRDefault="002D69EA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771E00C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Kabelové instalace </w:t>
            </w:r>
            <w:r w:rsidRPr="00B75255">
              <w:t> </w:t>
            </w:r>
          </w:p>
        </w:tc>
      </w:tr>
      <w:tr w:rsidR="0016607D" w:rsidRPr="00B75255" w14:paraId="046E484D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07B8E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E369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1228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8C212DA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D85531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FA84" w14:textId="6888CBEB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typů kabelů vysokého napětí, nízkého napětí, </w:t>
            </w:r>
            <w:r w:rsidR="002A7351" w:rsidRPr="00B75255">
              <w:rPr>
                <w:sz w:val="16"/>
                <w:szCs w:val="16"/>
              </w:rPr>
              <w:t xml:space="preserve">instrumentačních </w:t>
            </w:r>
            <w:r w:rsidRPr="00B75255">
              <w:rPr>
                <w:sz w:val="16"/>
                <w:szCs w:val="16"/>
              </w:rPr>
              <w:t>a komunikačních kabelů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58E5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356886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859D78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9DC6" w14:textId="6303EF87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typu </w:t>
            </w:r>
            <w:r w:rsidR="0008270E" w:rsidRPr="00B75255">
              <w:rPr>
                <w:sz w:val="16"/>
                <w:szCs w:val="16"/>
              </w:rPr>
              <w:t xml:space="preserve">trasovacího </w:t>
            </w:r>
            <w:r w:rsidRPr="00B75255">
              <w:rPr>
                <w:sz w:val="16"/>
                <w:szCs w:val="16"/>
              </w:rPr>
              <w:t>materi</w:t>
            </w:r>
            <w:r w:rsidR="0008270E" w:rsidRPr="00B75255">
              <w:rPr>
                <w:sz w:val="16"/>
                <w:szCs w:val="16"/>
              </w:rPr>
              <w:t>álu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7EF6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5A706B9C" w14:textId="77777777" w:rsidR="008057D4" w:rsidRPr="00B75255" w:rsidRDefault="008057D4" w:rsidP="0016607D">
      <w:pPr>
        <w:spacing w:line="240" w:lineRule="auto"/>
      </w:pPr>
    </w:p>
    <w:p w14:paraId="15BD22D2" w14:textId="77777777" w:rsidR="008057D4" w:rsidRPr="00B75255" w:rsidRDefault="008057D4" w:rsidP="0016607D">
      <w:pPr>
        <w:spacing w:line="240" w:lineRule="auto"/>
      </w:pPr>
    </w:p>
    <w:p w14:paraId="4BF7CF9F" w14:textId="61DA7B68" w:rsidR="0016607D" w:rsidRPr="00B75255" w:rsidRDefault="0016607D" w:rsidP="0016607D">
      <w:pPr>
        <w:spacing w:line="240" w:lineRule="auto"/>
      </w:pPr>
      <w:r w:rsidRPr="00B75255">
        <w:br w:type="page"/>
      </w:r>
    </w:p>
    <w:p w14:paraId="17B4AC5C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250" w:name="_Toc378064112"/>
      <w:bookmarkStart w:id="251" w:name="_Toc30097114"/>
      <w:bookmarkStart w:id="252" w:name="_Toc192640135"/>
      <w:r w:rsidRPr="00B75255">
        <w:lastRenderedPageBreak/>
        <w:t>Řídicí a monitorovací systém</w:t>
      </w:r>
      <w:bookmarkEnd w:id="250"/>
      <w:bookmarkEnd w:id="251"/>
      <w:bookmarkEnd w:id="252"/>
    </w:p>
    <w:p w14:paraId="2658A4C6" w14:textId="59CDCB91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A7 Technické specifikace řídicího a monitorovacího systému (CMS)</w:t>
      </w:r>
    </w:p>
    <w:p w14:paraId="383B0823" w14:textId="77777777" w:rsidR="0016607D" w:rsidRPr="00B75255" w:rsidRDefault="0016607D" w:rsidP="0016607D"/>
    <w:p w14:paraId="74575845" w14:textId="77777777" w:rsidR="0016607D" w:rsidRPr="00B75255" w:rsidRDefault="0016607D" w:rsidP="0016607D"/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1136"/>
        <w:gridCol w:w="1276"/>
      </w:tblGrid>
      <w:tr w:rsidR="008057D4" w:rsidRPr="00B75255" w14:paraId="528C8072" w14:textId="77777777" w:rsidTr="00E678A5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8EC93C7" w14:textId="11DA3377" w:rsidR="008057D4" w:rsidRPr="00B75255" w:rsidRDefault="008057D4" w:rsidP="008057D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bookmarkStart w:id="253" w:name="_Toc5582039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46</w:t>
            </w:r>
            <w:bookmarkEnd w:id="253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3EECB99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3D440C9" w14:textId="1B6D25BD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54D8273" w14:textId="77777777" w:rsidR="00E678A5" w:rsidRPr="00B75255" w:rsidRDefault="00E678A5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6EE3885" w14:textId="753FA981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Řídicí a monitorovací systém (CMS)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0BFB307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E80140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B30962E" w14:textId="77777777" w:rsidTr="00E678A5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70410DCB" w14:textId="316A2F3A" w:rsidR="008057D4" w:rsidRPr="00B75255" w:rsidRDefault="00E678A5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A60F6C" w14:textId="6FA2C342" w:rsidR="008057D4" w:rsidRPr="00B75255" w:rsidRDefault="008057D4" w:rsidP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3328322" w14:textId="77777777" w:rsidR="008057D4" w:rsidRPr="00B75255" w:rsidRDefault="008057D4" w:rsidP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06AA58DC" w14:textId="33565CCA" w:rsidR="00E678A5" w:rsidRPr="00B75255" w:rsidRDefault="00E678A5" w:rsidP="008057D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01FB35B" w14:textId="77777777" w:rsidR="008057D4" w:rsidRPr="00B75255" w:rsidRDefault="008057D4" w:rsidP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A447E01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9BA149" w14:textId="7E0DA328" w:rsidR="008057D4" w:rsidRPr="00B75255" w:rsidRDefault="008057D4" w:rsidP="008057D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875E9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Technické </w:t>
            </w:r>
            <w:r w:rsidRPr="00B75255">
              <w:rPr>
                <w:b/>
                <w:bCs/>
                <w:shd w:val="clear" w:color="auto" w:fill="DEE8F0"/>
              </w:rPr>
              <w:t>specifikace pro CMS</w:t>
            </w:r>
          </w:p>
        </w:tc>
      </w:tr>
      <w:tr w:rsidR="008057D4" w:rsidRPr="00B75255" w14:paraId="716359E9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A2BA3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9F42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6158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5BB57AD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7D43E6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298" w14:textId="47077169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Rozsah dodávky a představy o systému a funkci zařízení (je-li to relevantní).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193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3B8C993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1F7C11" w14:textId="026CBF21" w:rsidR="008057D4" w:rsidRPr="00B75255" w:rsidRDefault="008057D4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E7411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CMS</w:t>
            </w:r>
          </w:p>
        </w:tc>
      </w:tr>
      <w:tr w:rsidR="008057D4" w:rsidRPr="00B75255" w14:paraId="623DA8AC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19EB69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014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A416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9BD1117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7CAFAA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FD27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865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1E1A0D1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45919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5AAE" w14:textId="77777777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Konfigurace CMS / hardwarová architektura</w:t>
            </w:r>
          </w:p>
          <w:p w14:paraId="57D3777D" w14:textId="72C70679" w:rsidR="008057D4" w:rsidRPr="00B75255" w:rsidRDefault="00C41E02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CBA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71F4755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E313C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307B" w14:textId="414E9851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softwaru a licencí.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D87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A44F209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007160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10BE" w14:textId="77777777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kapacit systému, zatížení</w:t>
            </w:r>
          </w:p>
          <w:p w14:paraId="3C0A917E" w14:textId="7F47221C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a doby odezvy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5E9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B8B14E5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062BC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F37F" w14:textId="786EA12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komunikačních systémů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266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972595E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D3AE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B197" w14:textId="0396AD0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redundancí vč. lokální</w:t>
            </w:r>
            <w:r w:rsidR="002A7351" w:rsidRPr="00B75255">
              <w:rPr>
                <w:sz w:val="16"/>
                <w:szCs w:val="16"/>
              </w:rPr>
              <w:t>ch</w:t>
            </w:r>
            <w:r w:rsidRPr="00B75255">
              <w:rPr>
                <w:sz w:val="16"/>
                <w:szCs w:val="16"/>
              </w:rPr>
              <w:t xml:space="preserve"> PLC (black box</w:t>
            </w:r>
            <w:r w:rsidR="002A7351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BE6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7965AF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DB773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8323" w14:textId="66CC1932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zařízení pro zálohování/obnovení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8E49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FE5596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3E9210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3F17" w14:textId="066B808B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 dokumentace CMS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0F9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F8D13D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3F746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0202" w14:textId="569FA0A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stanice (regulátory) vč. panelů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EC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D9EC2A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32258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E903" w14:textId="243DF552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očekávaného počtu procesních stanic a podmínek redundance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A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AA2C0F3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D1C2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D057" w14:textId="39AA2215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bezpečnostních řídicích systémů pro ochranu zařízení a osob.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75D8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26027B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D53BBE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C66F" w14:textId="46789DE4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očekávaného počtu bezpečnostních PLC a související </w:t>
            </w:r>
            <w:r w:rsidRPr="00B75255">
              <w:rPr>
                <w:rStyle w:val="bodytext11"/>
                <w:sz w:val="16"/>
                <w:szCs w:val="16"/>
              </w:rPr>
              <w:t>úrovně integrity bezpečnosti</w:t>
            </w:r>
            <w:r w:rsidRPr="00B75255">
              <w:rPr>
                <w:sz w:val="16"/>
                <w:szCs w:val="16"/>
              </w:rPr>
              <w:t xml:space="preserve"> (SIL)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651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F91D6D6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3F62D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D6D9" w14:textId="5A8A9CD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panelů 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246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759B7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EBA6A8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6FD9" w14:textId="7EC7F260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Typické řešení/standardy pro pohony včetně připojení k rozvaděči/MCC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9233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F1CFC9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DA4ED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7ECB" w14:textId="2B05ADF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 signálů do/z procesních stanic (DI/DO/AI/AO) rozdělených na drátový typ (přes jednotky IO) a typ sériové komunikace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3925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5696923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13C10B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8ADB" w14:textId="1C4DFE16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programů školení v oblasti CMS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AE73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24F645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F34B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6AB8" w14:textId="26D02E6F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servisní smlouvy vč. doporučení týkající se údržby a náhradních dílů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FF7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9A8D36E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C9AEA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3453" w14:textId="1F937DE1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</w:t>
            </w:r>
            <w:r w:rsidR="002A7351" w:rsidRPr="00B75255">
              <w:rPr>
                <w:sz w:val="16"/>
                <w:szCs w:val="16"/>
              </w:rPr>
              <w:t xml:space="preserve"> upozornění </w:t>
            </w:r>
            <w:r w:rsidRPr="00B75255">
              <w:rPr>
                <w:sz w:val="16"/>
                <w:szCs w:val="16"/>
              </w:rPr>
              <w:t>alarm</w:t>
            </w:r>
            <w:r w:rsidR="002A7351" w:rsidRPr="00B75255">
              <w:rPr>
                <w:sz w:val="16"/>
                <w:szCs w:val="16"/>
              </w:rPr>
              <w:t>y</w:t>
            </w:r>
            <w:r w:rsidRPr="00B75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576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DFC7849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C3ECD6" w14:textId="14C0E897" w:rsidR="008057D4" w:rsidRPr="00B75255" w:rsidRDefault="00E678A5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A7 sekce 7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8F0"/>
            <w:vAlign w:val="center"/>
          </w:tcPr>
          <w:p w14:paraId="3361D1B1" w14:textId="2CFFD52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</w:rPr>
              <w:t>CCTV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B6483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0E28F82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9F655A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2FEC" w14:textId="75526C9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3EBC" w14:textId="6C8D6749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7D0A7E0" w14:textId="77777777" w:rsidTr="00E678A5">
        <w:trPr>
          <w:trHeight w:val="255"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A8469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086F" w14:textId="7A0A1443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6969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0479328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C528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EE9C" w14:textId="0976C12E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Konfigurace CCTV / výkresy hardwarové architektury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DEF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E9573A6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E52ED0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ADC4" w14:textId="734EC62D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softwaru a licencí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07A1" w14:textId="55F55C2C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9446931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8257B5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A1A2" w14:textId="48DA425E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kapacit systému, načítání a doby odezvy.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866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A612AF8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959930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82BC" w14:textId="0EE00F7C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hardwaru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1E3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524F5B" w14:textId="77777777" w:rsidTr="00E678A5">
        <w:trPr>
          <w:trHeight w:val="340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D8F837" w14:textId="43731468" w:rsidR="008057D4" w:rsidRPr="00B75255" w:rsidRDefault="00E678A5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E8780C" w14:textId="7850EDD6" w:rsidR="008057D4" w:rsidRPr="00B75255" w:rsidRDefault="00EC3EE5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Instrumentace</w:t>
            </w:r>
          </w:p>
        </w:tc>
      </w:tr>
      <w:tr w:rsidR="008057D4" w:rsidRPr="00B75255" w14:paraId="32E30D78" w14:textId="77777777" w:rsidTr="00E678A5">
        <w:trPr>
          <w:trHeight w:val="174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8620FB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8B7" w14:textId="76BD465A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0B8D" w14:textId="6C7FC3A6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114FD9EE" w14:textId="77777777" w:rsidTr="00E678A5">
        <w:trPr>
          <w:trHeight w:val="174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A82D1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2C5B" w14:textId="65F28C34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PI-diagramy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6A96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</w:tbl>
    <w:p w14:paraId="62E5DFD1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254" w:name="_Toc378064114"/>
      <w:bookmarkStart w:id="255" w:name="_Toc30097115"/>
      <w:bookmarkStart w:id="256" w:name="_Toc192640136"/>
      <w:r w:rsidRPr="00B75255">
        <w:lastRenderedPageBreak/>
        <w:t>Stavební práce</w:t>
      </w:r>
      <w:bookmarkEnd w:id="254"/>
      <w:bookmarkEnd w:id="255"/>
      <w:bookmarkEnd w:id="256"/>
    </w:p>
    <w:p w14:paraId="2ECCB957" w14:textId="53C1276C" w:rsidR="00124446" w:rsidRPr="00B75255" w:rsidRDefault="00124446" w:rsidP="00124446">
      <w:pPr>
        <w:rPr>
          <w:i/>
          <w:iCs/>
        </w:rPr>
      </w:pPr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</w:t>
      </w:r>
      <w:r w:rsidR="00E56831" w:rsidRPr="00B75255">
        <w:t>9</w:t>
      </w:r>
      <w:r w:rsidRPr="00B75255">
        <w:t xml:space="preserve"> Te</w:t>
      </w:r>
      <w:r w:rsidRPr="00B75255">
        <w:rPr>
          <w:i/>
          <w:iCs/>
        </w:rPr>
        <w:t>chnické specifikace stavební části</w:t>
      </w:r>
    </w:p>
    <w:p w14:paraId="2F66CDC9" w14:textId="26DB2D5F" w:rsidR="00411949" w:rsidRPr="00B75255" w:rsidRDefault="00411949" w:rsidP="00124446">
      <w:pPr>
        <w:rPr>
          <w:i/>
          <w:iCs/>
        </w:rPr>
      </w:pPr>
    </w:p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1136"/>
        <w:gridCol w:w="1276"/>
      </w:tblGrid>
      <w:tr w:rsidR="00F479FC" w:rsidRPr="00B75255" w14:paraId="08873BB4" w14:textId="77777777" w:rsidTr="00B54E60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B6ED405" w14:textId="1A18814A" w:rsidR="00F479FC" w:rsidRPr="00B75255" w:rsidRDefault="00F479FC" w:rsidP="00B54E6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bookmarkStart w:id="257" w:name="_Toc5582039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47</w:t>
            </w:r>
            <w:bookmarkEnd w:id="25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5C8A6CD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DB3B800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2A6B451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0603282" w14:textId="5BB67DC1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Stavební práce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57E9014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36A1A7F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07E7097D" w14:textId="77777777" w:rsidTr="00B54E60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470A1965" w14:textId="77777777" w:rsidR="00F479FC" w:rsidRPr="00B75255" w:rsidRDefault="00F479FC" w:rsidP="00B54E6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97D0996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7CE5ADC9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1248E03F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0CF9DD7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605092F2" w14:textId="77777777" w:rsidTr="00B54E60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3CE9BA" w14:textId="4E76268E" w:rsidR="00F479FC" w:rsidRPr="00B75255" w:rsidRDefault="00F479FC" w:rsidP="00B54E6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</w:t>
            </w:r>
            <w:r w:rsidR="00186028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8F0"/>
            <w:vAlign w:val="center"/>
          </w:tcPr>
          <w:p w14:paraId="20DF4EE7" w14:textId="79000628" w:rsidR="00F479FC" w:rsidRPr="00B75255" w:rsidRDefault="00F479FC" w:rsidP="00B54E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</w:rPr>
              <w:t>Systém detekce a hašení požáru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1E2AE97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111E3088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2241AE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7C0A" w14:textId="77777777" w:rsidR="00F479FC" w:rsidRPr="00B75255" w:rsidRDefault="00F479FC" w:rsidP="00B54E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5E95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F479FC" w:rsidRPr="00B75255" w14:paraId="49B1B6A2" w14:textId="77777777" w:rsidTr="00701D4D">
        <w:trPr>
          <w:trHeight w:val="255"/>
        </w:trPr>
        <w:tc>
          <w:tcPr>
            <w:tcW w:w="12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E387FF0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EC4F" w14:textId="77777777" w:rsidR="00F479FC" w:rsidRPr="00B75255" w:rsidRDefault="00F479FC" w:rsidP="00B54E6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6F8A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7E8A3D04" w14:textId="77777777" w:rsidTr="00701D4D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1B832DA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B268" w14:textId="76840E7B" w:rsidR="00F479FC" w:rsidRPr="00B75255" w:rsidRDefault="00F479FC" w:rsidP="00B54E6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Technický popis systému detekce a hašení požáru.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1820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</w:tbl>
    <w:p w14:paraId="4168623D" w14:textId="77777777" w:rsidR="00411949" w:rsidRPr="00B75255" w:rsidRDefault="00411949" w:rsidP="00124446"/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2412"/>
      </w:tblGrid>
      <w:tr w:rsidR="00186028" w:rsidRPr="00B75255" w14:paraId="3F91D285" w14:textId="77777777" w:rsidTr="00D64FBB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9BA203C" w14:textId="40D72E39" w:rsidR="00186028" w:rsidRPr="00B75255" w:rsidRDefault="00186028" w:rsidP="00D64F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48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eastAsia="Times New Roman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4734E93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69A40C3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6B326C6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11E33AAC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Stavební práce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554E8990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100322D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4171A09B" w14:textId="77777777" w:rsidTr="00D64FBB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584620EA" w14:textId="77777777" w:rsidR="00186028" w:rsidRPr="00B75255" w:rsidRDefault="00186028" w:rsidP="00D64F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569A0BB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047D2BE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2E6C8E54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59CF50D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48F94BDD" w14:textId="77777777" w:rsidTr="00F016C3">
        <w:trPr>
          <w:trHeight w:val="61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2B2C95" w14:textId="48C96B7B" w:rsidR="00186028" w:rsidRPr="00B75255" w:rsidRDefault="00186028" w:rsidP="00D64FB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A9</w:t>
            </w:r>
          </w:p>
        </w:tc>
        <w:tc>
          <w:tcPr>
            <w:tcW w:w="77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8F0"/>
          </w:tcPr>
          <w:p w14:paraId="6926DAAA" w14:textId="1143812A" w:rsidR="00186028" w:rsidRDefault="00186028" w:rsidP="0018602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>Zhotovitele</w:t>
            </w:r>
            <w:r>
              <w:rPr>
                <w:rFonts w:cs="Arial"/>
              </w:rPr>
              <w:t xml:space="preserve"> k (ne)využití volitelné opce</w:t>
            </w:r>
            <w:r w:rsidR="00E11A29">
              <w:rPr>
                <w:rFonts w:cs="Arial"/>
              </w:rPr>
              <w:t xml:space="preserve"> pro </w:t>
            </w:r>
            <w:r w:rsidR="00E11A29" w:rsidRPr="003160F6">
              <w:rPr>
                <w:rFonts w:cs="Arial"/>
              </w:rPr>
              <w:t>jednání</w:t>
            </w:r>
            <w:r w:rsidRPr="003160F6">
              <w:rPr>
                <w:rFonts w:cs="Arial"/>
              </w:rPr>
              <w:t xml:space="preserve"> </w:t>
            </w:r>
            <w:r w:rsidR="003160F6" w:rsidRPr="00F8282C">
              <w:rPr>
                <w:rFonts w:cs="Arial"/>
              </w:rPr>
              <w:t>ve smyslu odst. 3.1 písm. b) a odst. 3.9. zadávací dokumentace</w:t>
            </w:r>
            <w:r w:rsidR="003160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„SO 501 - Rozšíření haly zásobníku odpadu“:</w:t>
            </w:r>
          </w:p>
          <w:p w14:paraId="78D2C5C0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1EAD909D" w14:textId="77777777" w:rsidTr="00A06DB6">
        <w:trPr>
          <w:trHeight w:val="510"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66CE1C" w14:textId="6FD004BB" w:rsidR="00186028" w:rsidRPr="00B75255" w:rsidRDefault="00186028" w:rsidP="00186028">
            <w:pPr>
              <w:rPr>
                <w:rFonts w:cs="Arial"/>
              </w:rPr>
            </w:pPr>
          </w:p>
        </w:tc>
        <w:tc>
          <w:tcPr>
            <w:tcW w:w="779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4142D3" w14:textId="77777777" w:rsidR="00186028" w:rsidRPr="00B75255" w:rsidRDefault="00186028" w:rsidP="00186028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3E707FD6" w14:textId="77777777" w:rsidTr="00A06DB6">
        <w:trPr>
          <w:trHeight w:val="510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548B102" w14:textId="35EE89D8" w:rsidR="00186028" w:rsidRPr="00B75255" w:rsidRDefault="00186028" w:rsidP="00186028">
            <w:pPr>
              <w:rPr>
                <w:rFonts w:cs="Arial"/>
              </w:rPr>
            </w:pPr>
          </w:p>
        </w:tc>
        <w:tc>
          <w:tcPr>
            <w:tcW w:w="779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6A785" w14:textId="377A0BEA" w:rsidR="00186028" w:rsidRDefault="00186028" w:rsidP="0018602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(ne)využití volitelné opce</w:t>
            </w:r>
            <w:r w:rsidR="00E11A29">
              <w:rPr>
                <w:rFonts w:cs="Arial"/>
              </w:rPr>
              <w:t xml:space="preserve"> pro </w:t>
            </w:r>
            <w:r w:rsidR="003160F6" w:rsidRPr="003160F6">
              <w:rPr>
                <w:rFonts w:cs="Arial"/>
              </w:rPr>
              <w:t xml:space="preserve">jednání </w:t>
            </w:r>
            <w:r w:rsidR="003160F6" w:rsidRPr="00375DC8">
              <w:rPr>
                <w:rFonts w:cs="Arial"/>
              </w:rPr>
              <w:t>ve smyslu odst. 3.1 písm. b) a odst. 3.9. zadávací dokumentace</w:t>
            </w:r>
            <w:r w:rsidR="003160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„Umístění linky v rámci Areálu SAKO“:</w:t>
            </w:r>
          </w:p>
          <w:p w14:paraId="4CFAF187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399556F1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406412ED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50BB59CA" w14:textId="77777777" w:rsidR="00186028" w:rsidRPr="00B75255" w:rsidRDefault="00186028" w:rsidP="00186028">
            <w:pPr>
              <w:spacing w:line="240" w:lineRule="auto"/>
              <w:rPr>
                <w:rFonts w:cs="Arial"/>
              </w:rPr>
            </w:pPr>
          </w:p>
        </w:tc>
      </w:tr>
    </w:tbl>
    <w:p w14:paraId="15D11115" w14:textId="77777777" w:rsidR="0016607D" w:rsidRPr="00B75255" w:rsidRDefault="0016607D" w:rsidP="0016607D"/>
    <w:p w14:paraId="76906AE3" w14:textId="7FEDED58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258" w:name="_Toc30097116"/>
      <w:bookmarkStart w:id="259" w:name="_Toc192640137"/>
      <w:r w:rsidRPr="00B75255">
        <w:t>Room Data Sheet</w:t>
      </w:r>
      <w:bookmarkEnd w:id="258"/>
      <w:bookmarkEnd w:id="259"/>
    </w:p>
    <w:p w14:paraId="2D6B988E" w14:textId="77777777" w:rsidR="00684A55" w:rsidRDefault="00E56831" w:rsidP="0016607D">
      <w:r w:rsidRPr="00B75255">
        <w:t xml:space="preserve">Odkaz na dokument </w:t>
      </w:r>
      <w:r w:rsidR="003018F0" w:rsidRPr="00B75255">
        <w:rPr>
          <w:i/>
          <w:iCs/>
        </w:rPr>
        <w:t>Část 0.</w:t>
      </w:r>
      <w:r w:rsidR="00D1783E" w:rsidRPr="00B75255">
        <w:rPr>
          <w:i/>
          <w:iCs/>
        </w:rPr>
        <w:t>h</w:t>
      </w:r>
      <w:r w:rsidR="003018F0" w:rsidRPr="00B75255">
        <w:rPr>
          <w:i/>
          <w:iCs/>
        </w:rPr>
        <w:t xml:space="preserve"> </w:t>
      </w:r>
      <w:r w:rsidR="0016607D" w:rsidRPr="00B75255">
        <w:rPr>
          <w:i/>
          <w:iCs/>
        </w:rPr>
        <w:t>Room Data Sheet</w:t>
      </w:r>
      <w:r w:rsidRPr="00B75255">
        <w:t>, který</w:t>
      </w:r>
      <w:r w:rsidR="0016607D" w:rsidRPr="00B75255">
        <w:t xml:space="preserve"> vyplní Zhotovitel</w:t>
      </w:r>
      <w:r w:rsidRPr="00B75255">
        <w:t xml:space="preserve"> dle požadavk</w:t>
      </w:r>
      <w:r w:rsidR="00144F67">
        <w:t>ů</w:t>
      </w:r>
      <w:r w:rsidRPr="00B75255">
        <w:t xml:space="preserve"> Objednatele. </w:t>
      </w:r>
    </w:p>
    <w:p w14:paraId="1AA08374" w14:textId="3EE74625" w:rsidR="00684A55" w:rsidRPr="00684A55" w:rsidRDefault="00684A55" w:rsidP="0016607D">
      <w:r>
        <w:t xml:space="preserve">V případě využití volitelných opcí </w:t>
      </w:r>
      <w:r w:rsidR="00E11A29">
        <w:t xml:space="preserve">pro jednání </w:t>
      </w:r>
      <w:r>
        <w:t xml:space="preserve">musí Zhotovitel vhodným způsobem upravit </w:t>
      </w:r>
      <w:r w:rsidRPr="00B75255">
        <w:t xml:space="preserve">dokument </w:t>
      </w:r>
      <w:r w:rsidRPr="00B75255">
        <w:rPr>
          <w:i/>
          <w:iCs/>
        </w:rPr>
        <w:t>Část 0.h Room Data Sheet</w:t>
      </w:r>
      <w:r>
        <w:rPr>
          <w:i/>
          <w:iCs/>
        </w:rPr>
        <w:t xml:space="preserve"> </w:t>
      </w:r>
      <w:r>
        <w:t>tak, aby popisoval Zhotovitelem zvolené situační a dispoziční řešení Linky.</w:t>
      </w:r>
    </w:p>
    <w:p w14:paraId="1D618386" w14:textId="6620FD41" w:rsidR="0016607D" w:rsidRPr="00684C14" w:rsidRDefault="003018F0" w:rsidP="0016607D">
      <w:r w:rsidRPr="00B75255">
        <w:t>Zhotovitel vyplní dokument v jiném barevném rozlišení pro lepší kontrolu Objednatele.</w:t>
      </w:r>
      <w:r>
        <w:t xml:space="preserve"> </w:t>
      </w:r>
    </w:p>
    <w:p w14:paraId="40FF654D" w14:textId="77777777" w:rsidR="0016607D" w:rsidRPr="00684C14" w:rsidRDefault="0016607D" w:rsidP="0016607D"/>
    <w:p w14:paraId="32C87B63" w14:textId="1E3EE23F" w:rsidR="00DA3998" w:rsidRDefault="00DA3998">
      <w:pPr>
        <w:rPr>
          <w:ins w:id="260" w:author="Pavel Slezák" w:date="2025-03-07T21:09:00Z" w16du:dateUtc="2025-03-07T20:09:00Z"/>
        </w:rPr>
      </w:pPr>
      <w:ins w:id="261" w:author="Pavel Slezák" w:date="2025-03-07T21:09:00Z" w16du:dateUtc="2025-03-07T20:09:00Z">
        <w:r>
          <w:br w:type="page"/>
        </w:r>
      </w:ins>
    </w:p>
    <w:p w14:paraId="1859AA90" w14:textId="06A99327" w:rsidR="00DA3998" w:rsidRDefault="00DA3998">
      <w:pPr>
        <w:pStyle w:val="Nadpis1"/>
        <w:keepLines w:val="0"/>
        <w:pageBreakBefore w:val="0"/>
        <w:numPr>
          <w:ilvl w:val="0"/>
          <w:numId w:val="0"/>
        </w:numPr>
        <w:suppressAutoHyphens w:val="0"/>
        <w:spacing w:after="230"/>
        <w:contextualSpacing w:val="0"/>
        <w:rPr>
          <w:ins w:id="262" w:author="Pavel Slezák" w:date="2025-03-07T21:09:00Z" w16du:dateUtc="2025-03-07T20:09:00Z"/>
        </w:rPr>
        <w:pPrChange w:id="263" w:author="Pavel Slezák" w:date="2025-03-07T21:16:00Z" w16du:dateUtc="2025-03-07T20:16:00Z">
          <w:pPr>
            <w:pStyle w:val="Nadpis1"/>
            <w:keepLines w:val="0"/>
            <w:pageBreakBefore w:val="0"/>
            <w:numPr>
              <w:numId w:val="27"/>
            </w:numPr>
            <w:tabs>
              <w:tab w:val="num" w:pos="0"/>
            </w:tabs>
            <w:suppressAutoHyphens w:val="0"/>
            <w:spacing w:after="230"/>
            <w:ind w:hanging="624"/>
            <w:contextualSpacing w:val="0"/>
          </w:pPr>
        </w:pPrChange>
      </w:pPr>
      <w:bookmarkStart w:id="264" w:name="_Toc192640138"/>
      <w:ins w:id="265" w:author="Pavel Slezák" w:date="2025-03-07T21:09:00Z" w16du:dateUtc="2025-03-07T20:09:00Z">
        <w:r>
          <w:lastRenderedPageBreak/>
          <w:t>PŘÍLOH</w:t>
        </w:r>
      </w:ins>
      <w:ins w:id="266" w:author="Pavel Slezák" w:date="2025-03-07T21:12:00Z" w16du:dateUtc="2025-03-07T20:12:00Z">
        <w:r>
          <w:t>Y</w:t>
        </w:r>
      </w:ins>
      <w:bookmarkEnd w:id="264"/>
    </w:p>
    <w:p w14:paraId="5C56D7FB" w14:textId="3C30049D" w:rsidR="00DA3998" w:rsidRPr="00F465EB" w:rsidRDefault="008369F7">
      <w:pPr>
        <w:jc w:val="both"/>
        <w:rPr>
          <w:ins w:id="267" w:author="Pavel Slezák" w:date="2025-03-07T21:13:00Z" w16du:dateUtc="2025-03-07T20:13:00Z"/>
          <w:szCs w:val="20"/>
        </w:rPr>
        <w:pPrChange w:id="268" w:author="Pavel Slezák" w:date="2025-03-07T21:54:00Z" w16du:dateUtc="2025-03-07T20:54:00Z">
          <w:pPr>
            <w:pStyle w:val="Nadpis2"/>
          </w:pPr>
        </w:pPrChange>
      </w:pPr>
      <w:bookmarkStart w:id="269" w:name="_Toc3378135"/>
      <w:bookmarkStart w:id="270" w:name="_Toc169008326"/>
      <w:ins w:id="271" w:author="Pavel Slezák" w:date="2025-03-07T21:54:00Z" w16du:dateUtc="2025-03-07T20:54:00Z">
        <w:r>
          <w:rPr>
            <w:b/>
            <w:bCs/>
            <w:sz w:val="20"/>
            <w:szCs w:val="20"/>
          </w:rPr>
          <w:t>1. </w:t>
        </w:r>
      </w:ins>
      <w:ins w:id="272" w:author="Pavel Slezák" w:date="2025-03-07T21:15:00Z" w16du:dateUtc="2025-03-07T20:15:00Z">
        <w:r w:rsidR="00DA3998" w:rsidRPr="008369F7">
          <w:rPr>
            <w:b/>
            <w:bCs/>
            <w:sz w:val="20"/>
            <w:szCs w:val="20"/>
            <w:rPrChange w:id="273" w:author="Pavel Slezák" w:date="2025-03-07T21:54:00Z" w16du:dateUtc="2025-03-07T20:54:00Z">
              <w:rPr>
                <w:b w:val="0"/>
                <w:bCs w:val="0"/>
              </w:rPr>
            </w:rPrChange>
          </w:rPr>
          <w:t>Korekční křivky, korekční rovnice, křivky opotřebení</w:t>
        </w:r>
      </w:ins>
      <w:bookmarkEnd w:id="269"/>
      <w:bookmarkEnd w:id="270"/>
    </w:p>
    <w:p w14:paraId="6172EB59" w14:textId="77777777" w:rsidR="00DA3998" w:rsidRDefault="00DA3998" w:rsidP="00DA3998">
      <w:pPr>
        <w:rPr>
          <w:ins w:id="274" w:author="Pavel Slezák" w:date="2025-03-07T21:14:00Z" w16du:dateUtc="2025-03-07T20:14:00Z"/>
        </w:rPr>
      </w:pPr>
    </w:p>
    <w:p w14:paraId="74ADEB9C" w14:textId="2754CEFB" w:rsidR="00DA3998" w:rsidRDefault="00DA3998">
      <w:pPr>
        <w:jc w:val="both"/>
        <w:rPr>
          <w:ins w:id="275" w:author="Pavel Slezák" w:date="2025-03-07T21:14:00Z" w16du:dateUtc="2025-03-07T20:14:00Z"/>
        </w:rPr>
        <w:pPrChange w:id="276" w:author="Pavel Slezák" w:date="2025-03-07T21:18:00Z" w16du:dateUtc="2025-03-07T20:18:00Z">
          <w:pPr/>
        </w:pPrChange>
      </w:pPr>
      <w:ins w:id="277" w:author="Pavel Slezák" w:date="2025-03-07T21:14:00Z">
        <w:r w:rsidRPr="00DA3998">
          <w:t xml:space="preserve">Zhotovitel </w:t>
        </w:r>
      </w:ins>
      <w:ins w:id="278" w:author="Pavel Slezák" w:date="2025-03-07T21:18:00Z" w16du:dateUtc="2025-03-07T20:18:00Z">
        <w:r w:rsidR="007E4AE5">
          <w:t>níže předkládá</w:t>
        </w:r>
      </w:ins>
      <w:ins w:id="279" w:author="Pavel Slezák" w:date="2025-03-07T21:14:00Z">
        <w:r w:rsidRPr="00DA3998">
          <w:t xml:space="preserve"> korekční křivky nebo rovnice, které definují garantované parametry použitelné</w:t>
        </w:r>
      </w:ins>
      <w:ins w:id="280" w:author="Pavel Slezák" w:date="2025-03-07T21:18:00Z" w16du:dateUtc="2025-03-07T20:18:00Z">
        <w:r w:rsidR="007E4AE5">
          <w:t xml:space="preserve"> </w:t>
        </w:r>
      </w:ins>
      <w:ins w:id="281" w:author="Pavel Slezák" w:date="2025-03-07T21:14:00Z">
        <w:r w:rsidRPr="00DA3998">
          <w:t>pro všechny body spalovacího diagramu a všechny provozní podmínky, které jsou mimo kontrolu</w:t>
        </w:r>
      </w:ins>
      <w:ins w:id="282" w:author="Pavel Slezák" w:date="2025-03-07T21:18:00Z" w16du:dateUtc="2025-03-07T20:18:00Z">
        <w:r w:rsidR="007E4AE5">
          <w:t xml:space="preserve"> </w:t>
        </w:r>
      </w:ins>
      <w:ins w:id="283" w:author="Pavel Slezák" w:date="2025-03-07T21:14:00Z">
        <w:r w:rsidRPr="00DA3998">
          <w:t>zhotovitele</w:t>
        </w:r>
      </w:ins>
      <w:ins w:id="284" w:author="Pavel Slezák" w:date="2025-03-07T21:15:00Z" w16du:dateUtc="2025-03-07T20:15:00Z">
        <w:r>
          <w:t>.</w:t>
        </w:r>
      </w:ins>
      <w:ins w:id="285" w:author="Pavel Slezák" w:date="2025-03-07T21:14:00Z">
        <w:r w:rsidRPr="00DA3998">
          <w:t xml:space="preserve"> Při výkonových zkouškách budou</w:t>
        </w:r>
      </w:ins>
      <w:ins w:id="286" w:author="Pavel Slezák" w:date="2025-03-07T21:15:00Z" w16du:dateUtc="2025-03-07T20:15:00Z">
        <w:r>
          <w:t xml:space="preserve"> </w:t>
        </w:r>
      </w:ins>
      <w:ins w:id="287" w:author="Pavel Slezák" w:date="2025-03-07T21:14:00Z">
        <w:r w:rsidRPr="00DA3998">
          <w:t>akceptovány pouze korekční křivky a</w:t>
        </w:r>
      </w:ins>
      <w:ins w:id="288" w:author="Pavel Slezák" w:date="2025-03-07T21:18:00Z" w16du:dateUtc="2025-03-07T20:18:00Z">
        <w:r w:rsidR="007E4AE5">
          <w:t> </w:t>
        </w:r>
      </w:ins>
      <w:ins w:id="289" w:author="Pavel Slezák" w:date="2025-03-07T21:14:00Z">
        <w:r w:rsidRPr="00DA3998">
          <w:t>rovnice obsažené ve Smlouvě. Objednatel může podle svého</w:t>
        </w:r>
      </w:ins>
      <w:ins w:id="290" w:author="Pavel Slezák" w:date="2025-03-07T21:16:00Z" w16du:dateUtc="2025-03-07T20:16:00Z">
        <w:r>
          <w:t xml:space="preserve"> </w:t>
        </w:r>
      </w:ins>
      <w:ins w:id="291" w:author="Pavel Slezák" w:date="2025-03-07T21:14:00Z">
        <w:r w:rsidRPr="00DA3998">
          <w:t>vlastního uvážení akceptovat další korekční křivky a rovnice, a to za předpokladu, že Zhotovitel</w:t>
        </w:r>
      </w:ins>
      <w:ins w:id="292" w:author="Pavel Slezák" w:date="2025-03-07T21:16:00Z" w16du:dateUtc="2025-03-07T20:16:00Z">
        <w:r>
          <w:t xml:space="preserve"> </w:t>
        </w:r>
      </w:ins>
      <w:ins w:id="293" w:author="Pavel Slezák" w:date="2025-03-07T21:14:00Z">
        <w:r w:rsidRPr="00DA3998">
          <w:t>řádně a rozumně zdůvodní změnu korekčních křivek a rovnic.</w:t>
        </w:r>
      </w:ins>
    </w:p>
    <w:p w14:paraId="08CFFDE4" w14:textId="77777777" w:rsidR="00DA3998" w:rsidRDefault="00DA3998" w:rsidP="00DA3998">
      <w:pPr>
        <w:rPr>
          <w:ins w:id="294" w:author="Pavel Slezák" w:date="2025-03-07T21:40:00Z" w16du:dateUtc="2025-03-07T20:40:00Z"/>
        </w:rPr>
      </w:pPr>
    </w:p>
    <w:p w14:paraId="002AE2E3" w14:textId="147B13A2" w:rsidR="00B724E0" w:rsidRPr="00F465EB" w:rsidRDefault="008369F7">
      <w:pPr>
        <w:ind w:left="567"/>
        <w:jc w:val="both"/>
        <w:rPr>
          <w:ins w:id="295" w:author="Pavel Slezák" w:date="2025-03-07T21:41:00Z" w16du:dateUtc="2025-03-07T20:41:00Z"/>
          <w:szCs w:val="20"/>
        </w:rPr>
        <w:pPrChange w:id="296" w:author="Pavel Slezák" w:date="2025-03-07T21:53:00Z" w16du:dateUtc="2025-03-07T20:53:00Z">
          <w:pPr>
            <w:pStyle w:val="Nadpis2"/>
            <w:numPr>
              <w:ilvl w:val="0"/>
              <w:numId w:val="41"/>
            </w:numPr>
            <w:ind w:left="360" w:hanging="360"/>
          </w:pPr>
        </w:pPrChange>
      </w:pPr>
      <w:ins w:id="297" w:author="Pavel Slezák" w:date="2025-03-07T21:53:00Z" w16du:dateUtc="2025-03-07T20:53:00Z">
        <w:r w:rsidRPr="008369F7">
          <w:rPr>
            <w:sz w:val="20"/>
            <w:szCs w:val="20"/>
            <w:rPrChange w:id="298" w:author="Pavel Slezák" w:date="2025-03-07T21:53:00Z" w16du:dateUtc="2025-03-07T20:53:00Z">
              <w:rPr>
                <w:b w:val="0"/>
                <w:bCs w:val="0"/>
              </w:rPr>
            </w:rPrChange>
          </w:rPr>
          <w:t xml:space="preserve">1.1 </w:t>
        </w:r>
      </w:ins>
      <w:ins w:id="299" w:author="Pavel Slezák" w:date="2025-03-07T21:41:00Z" w16du:dateUtc="2025-03-07T20:41:00Z">
        <w:r w:rsidR="00B724E0" w:rsidRPr="008369F7">
          <w:rPr>
            <w:sz w:val="20"/>
            <w:szCs w:val="20"/>
            <w:rPrChange w:id="300" w:author="Pavel Slezák" w:date="2025-03-07T21:53:00Z" w16du:dateUtc="2025-03-07T20:53:00Z">
              <w:rPr>
                <w:b w:val="0"/>
                <w:bCs w:val="0"/>
              </w:rPr>
            </w:rPrChange>
          </w:rPr>
          <w:t>Korekční křivky, korekční rovnice pro Výkonové zkoušky</w:t>
        </w:r>
      </w:ins>
    </w:p>
    <w:p w14:paraId="6CFF034B" w14:textId="77777777" w:rsidR="00B724E0" w:rsidRDefault="00B724E0">
      <w:pPr>
        <w:ind w:left="567"/>
        <w:rPr>
          <w:ins w:id="301" w:author="Pavel Slezák" w:date="2025-03-07T21:11:00Z" w16du:dateUtc="2025-03-07T20:11:00Z"/>
        </w:rPr>
        <w:pPrChange w:id="302" w:author="Pavel Slezák" w:date="2025-03-07T21:53:00Z" w16du:dateUtc="2025-03-07T20:53:00Z">
          <w:pPr/>
        </w:pPrChange>
      </w:pPr>
    </w:p>
    <w:p w14:paraId="6F0A2FC3" w14:textId="423568E8" w:rsidR="00DA3998" w:rsidRPr="00DA3998" w:rsidRDefault="00DA3998">
      <w:pPr>
        <w:ind w:left="567"/>
        <w:rPr>
          <w:ins w:id="303" w:author="Pavel Slezák" w:date="2025-03-07T21:09:00Z" w16du:dateUtc="2025-03-07T20:09:00Z"/>
        </w:rPr>
        <w:pPrChange w:id="304" w:author="Pavel Slezák" w:date="2025-03-07T21:53:00Z" w16du:dateUtc="2025-03-07T20:53:00Z">
          <w:pPr>
            <w:pStyle w:val="Nadpis1"/>
            <w:keepLines w:val="0"/>
            <w:pageBreakBefore w:val="0"/>
            <w:numPr>
              <w:numId w:val="27"/>
            </w:numPr>
            <w:tabs>
              <w:tab w:val="num" w:pos="0"/>
            </w:tabs>
            <w:suppressAutoHyphens w:val="0"/>
            <w:spacing w:after="230"/>
            <w:ind w:hanging="624"/>
            <w:contextualSpacing w:val="0"/>
          </w:pPr>
        </w:pPrChange>
      </w:pPr>
      <w:ins w:id="305" w:author="Pavel Slezák" w:date="2025-03-07T21:11:00Z">
        <w:r w:rsidRPr="00DA3998">
          <w:rPr>
            <w:highlight w:val="yellow"/>
            <w:rPrChange w:id="306" w:author="Pavel Slezák" w:date="2025-03-07T21:12:00Z" w16du:dateUtc="2025-03-07T20:12:00Z">
              <w:rPr>
                <w:b w:val="0"/>
                <w:bCs w:val="0"/>
                <w:caps w:val="0"/>
              </w:rPr>
            </w:rPrChange>
          </w:rPr>
          <w:t>[</w:t>
        </w:r>
        <w:r w:rsidRPr="00DA3998">
          <w:rPr>
            <w:i/>
            <w:iCs/>
            <w:highlight w:val="yellow"/>
            <w:rPrChange w:id="307" w:author="Pavel Slezák" w:date="2025-03-07T21:12:00Z" w16du:dateUtc="2025-03-07T20:12:00Z">
              <w:rPr>
                <w:b w:val="0"/>
                <w:bCs w:val="0"/>
                <w:i/>
                <w:iCs/>
                <w:caps w:val="0"/>
              </w:rPr>
            </w:rPrChange>
          </w:rPr>
          <w:t xml:space="preserve">ZHOTOVITEL DOPLNÍ V RÁMCI </w:t>
        </w:r>
      </w:ins>
      <w:ins w:id="308" w:author="Pavel Slezák" w:date="2025-03-07T21:12:00Z" w16du:dateUtc="2025-03-07T20:12:00Z">
        <w:r w:rsidRPr="00DA3998">
          <w:rPr>
            <w:i/>
            <w:iCs/>
            <w:highlight w:val="yellow"/>
            <w:rPrChange w:id="309" w:author="Pavel Slezák" w:date="2025-03-07T21:12:00Z" w16du:dateUtc="2025-03-07T20:12:00Z">
              <w:rPr>
                <w:b w:val="0"/>
                <w:bCs w:val="0"/>
                <w:i/>
                <w:iCs/>
                <w:caps w:val="0"/>
              </w:rPr>
            </w:rPrChange>
          </w:rPr>
          <w:t>AKTUALIZOVANÉ PŘEDBĚŽNÉ NABÍDKY</w:t>
        </w:r>
      </w:ins>
      <w:ins w:id="310" w:author="Pavel Slezák" w:date="2025-03-07T21:11:00Z">
        <w:r w:rsidRPr="00DA3998">
          <w:rPr>
            <w:i/>
            <w:iCs/>
            <w:highlight w:val="yellow"/>
            <w:rPrChange w:id="311" w:author="Pavel Slezák" w:date="2025-03-07T21:12:00Z" w16du:dateUtc="2025-03-07T20:12:00Z">
              <w:rPr>
                <w:b w:val="0"/>
                <w:bCs w:val="0"/>
                <w:i/>
                <w:iCs/>
                <w:caps w:val="0"/>
              </w:rPr>
            </w:rPrChange>
          </w:rPr>
          <w:t>]</w:t>
        </w:r>
      </w:ins>
    </w:p>
    <w:p w14:paraId="6D7A5177" w14:textId="77777777" w:rsidR="0016607D" w:rsidRDefault="0016607D" w:rsidP="009362AE">
      <w:pPr>
        <w:rPr>
          <w:ins w:id="312" w:author="Pavel Slezák" w:date="2025-03-07T21:41:00Z" w16du:dateUtc="2025-03-07T20:41:00Z"/>
        </w:rPr>
      </w:pPr>
    </w:p>
    <w:p w14:paraId="3245E851" w14:textId="77777777" w:rsidR="00B724E0" w:rsidRDefault="00B724E0" w:rsidP="009362AE">
      <w:pPr>
        <w:rPr>
          <w:ins w:id="313" w:author="Pavel Slezák" w:date="2025-03-07T21:41:00Z" w16du:dateUtc="2025-03-07T20:41:00Z"/>
        </w:rPr>
      </w:pPr>
    </w:p>
    <w:p w14:paraId="3484BB81" w14:textId="3EE0FB72" w:rsidR="00B724E0" w:rsidRPr="00F465EB" w:rsidRDefault="008369F7">
      <w:pPr>
        <w:ind w:left="567"/>
        <w:jc w:val="both"/>
        <w:rPr>
          <w:ins w:id="314" w:author="Pavel Slezák" w:date="2025-03-07T21:41:00Z" w16du:dateUtc="2025-03-07T20:41:00Z"/>
          <w:szCs w:val="20"/>
        </w:rPr>
        <w:pPrChange w:id="315" w:author="Pavel Slezák" w:date="2025-03-07T21:54:00Z" w16du:dateUtc="2025-03-07T20:54:00Z">
          <w:pPr>
            <w:pStyle w:val="Nadpis2"/>
            <w:numPr>
              <w:numId w:val="44"/>
            </w:numPr>
            <w:ind w:left="792" w:hanging="432"/>
          </w:pPr>
        </w:pPrChange>
      </w:pPr>
      <w:ins w:id="316" w:author="Pavel Slezák" w:date="2025-03-07T21:53:00Z" w16du:dateUtc="2025-03-07T20:53:00Z">
        <w:r w:rsidRPr="008369F7">
          <w:rPr>
            <w:sz w:val="20"/>
            <w:szCs w:val="20"/>
            <w:rPrChange w:id="317" w:author="Pavel Slezák" w:date="2025-03-07T21:53:00Z" w16du:dateUtc="2025-03-07T20:53:00Z">
              <w:rPr>
                <w:b w:val="0"/>
                <w:bCs w:val="0"/>
              </w:rPr>
            </w:rPrChange>
          </w:rPr>
          <w:t xml:space="preserve">1.2 </w:t>
        </w:r>
      </w:ins>
      <w:ins w:id="318" w:author="Pavel Slezák" w:date="2025-03-07T21:41:00Z" w16du:dateUtc="2025-03-07T20:41:00Z">
        <w:r w:rsidR="00B724E0" w:rsidRPr="008369F7">
          <w:rPr>
            <w:sz w:val="20"/>
            <w:szCs w:val="20"/>
            <w:rPrChange w:id="319" w:author="Pavel Slezák" w:date="2025-03-07T21:53:00Z" w16du:dateUtc="2025-03-07T20:53:00Z">
              <w:rPr>
                <w:b w:val="0"/>
                <w:bCs w:val="0"/>
              </w:rPr>
            </w:rPrChange>
          </w:rPr>
          <w:t>Korekční křivky, korekční rovnice, křivky opotřebení pro Garanční zkoušku</w:t>
        </w:r>
      </w:ins>
    </w:p>
    <w:p w14:paraId="631A111D" w14:textId="77777777" w:rsidR="00B724E0" w:rsidRDefault="00B724E0">
      <w:pPr>
        <w:ind w:left="567"/>
        <w:rPr>
          <w:ins w:id="320" w:author="Pavel Slezák" w:date="2025-03-07T21:41:00Z" w16du:dateUtc="2025-03-07T20:41:00Z"/>
        </w:rPr>
        <w:pPrChange w:id="321" w:author="Pavel Slezák" w:date="2025-03-07T21:54:00Z" w16du:dateUtc="2025-03-07T20:54:00Z">
          <w:pPr/>
        </w:pPrChange>
      </w:pPr>
    </w:p>
    <w:p w14:paraId="7A0F69C9" w14:textId="77777777" w:rsidR="00B724E0" w:rsidRPr="00DA3998" w:rsidRDefault="00B724E0">
      <w:pPr>
        <w:ind w:left="567"/>
        <w:rPr>
          <w:ins w:id="322" w:author="Pavel Slezák" w:date="2025-03-07T21:41:00Z" w16du:dateUtc="2025-03-07T20:41:00Z"/>
        </w:rPr>
        <w:pPrChange w:id="323" w:author="Pavel Slezák" w:date="2025-03-07T21:54:00Z" w16du:dateUtc="2025-03-07T20:54:00Z">
          <w:pPr/>
        </w:pPrChange>
      </w:pPr>
      <w:ins w:id="324" w:author="Pavel Slezák" w:date="2025-03-07T21:41:00Z" w16du:dateUtc="2025-03-07T20:41:00Z">
        <w:r w:rsidRPr="00A97486">
          <w:rPr>
            <w:highlight w:val="yellow"/>
          </w:rPr>
          <w:t>[</w:t>
        </w:r>
        <w:r w:rsidRPr="00A97486">
          <w:rPr>
            <w:i/>
            <w:iCs/>
            <w:highlight w:val="yellow"/>
          </w:rPr>
          <w:t>ZHOTOVITEL DOPLNÍ V RÁMCI AKTUALIZOVANÉ PŘEDBĚŽNÉ NABÍDKY]</w:t>
        </w:r>
      </w:ins>
    </w:p>
    <w:p w14:paraId="3C5A4592" w14:textId="77777777" w:rsidR="00B724E0" w:rsidRPr="00684C14" w:rsidRDefault="00B724E0" w:rsidP="00B724E0">
      <w:pPr>
        <w:rPr>
          <w:ins w:id="325" w:author="Pavel Slezák" w:date="2025-03-07T21:41:00Z" w16du:dateUtc="2025-03-07T20:41:00Z"/>
        </w:rPr>
      </w:pPr>
    </w:p>
    <w:p w14:paraId="04B418CE" w14:textId="77777777" w:rsidR="00B724E0" w:rsidRPr="00684C14" w:rsidRDefault="00B724E0" w:rsidP="009362AE"/>
    <w:sectPr w:rsidR="00B724E0" w:rsidRPr="00684C14" w:rsidSect="00F37292">
      <w:headerReference w:type="even" r:id="rId21"/>
      <w:headerReference w:type="default" r:id="rId22"/>
      <w:footerReference w:type="default" r:id="rId23"/>
      <w:headerReference w:type="first" r:id="rId24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31760" w14:textId="77777777" w:rsidR="00B22B17" w:rsidRDefault="00B22B17" w:rsidP="009E4B94">
      <w:pPr>
        <w:spacing w:line="240" w:lineRule="auto"/>
      </w:pPr>
      <w:r>
        <w:separator/>
      </w:r>
    </w:p>
  </w:endnote>
  <w:endnote w:type="continuationSeparator" w:id="0">
    <w:p w14:paraId="0D010256" w14:textId="77777777" w:rsidR="00B22B17" w:rsidRDefault="00B22B17" w:rsidP="009E4B94">
      <w:pPr>
        <w:spacing w:line="240" w:lineRule="auto"/>
      </w:pPr>
      <w:r>
        <w:continuationSeparator/>
      </w:r>
    </w:p>
  </w:endnote>
  <w:endnote w:type="continuationNotice" w:id="1">
    <w:p w14:paraId="3585EBC7" w14:textId="77777777" w:rsidR="00B22B17" w:rsidRDefault="00B22B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3E56" w14:textId="77777777" w:rsidR="006542C9" w:rsidRDefault="006542C9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8198CF2" w:rsidR="006542C9" w:rsidRDefault="006542C9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71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68198CF2" w:rsidR="006542C9" w:rsidRDefault="006542C9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SECTIONPAGES  ">
                      <w:r>
                        <w:rPr>
                          <w:noProof/>
                        </w:rPr>
                        <w:t>71</w:t>
                      </w:r>
                    </w:fldSimple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83E1303" w:rsidR="006542C9" w:rsidRPr="00414021" w:rsidRDefault="006542C9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6542C9" w:rsidRPr="00414021" w:rsidRDefault="006542C9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5260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83E1303" w:rsidR="006542C9" w:rsidRPr="00414021" w:rsidRDefault="006542C9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6542C9" w:rsidRPr="00414021" w:rsidRDefault="006542C9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6542C9" w:rsidRDefault="006542C9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6542C9" w:rsidRDefault="006542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682" w14:textId="63304F60" w:rsidR="006542C9" w:rsidRPr="00320824" w:rsidRDefault="006542C9">
    <w:pPr>
      <w:pStyle w:val="Zpa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9483" w14:textId="77777777" w:rsidR="006542C9" w:rsidRDefault="006542C9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6542C9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6542C9" w:rsidRDefault="006542C9">
                                <w:pPr>
                                  <w:pStyle w:val="Zpat"/>
                                </w:pPr>
                                <w:bookmarkStart w:id="65" w:name="OFF_LegalName"/>
                                <w:r>
                                  <w:t>Rambøll Danmark A/S</w:t>
                                </w:r>
                                <w:bookmarkEnd w:id="65"/>
                              </w:p>
                              <w:p w14:paraId="55D3DB27" w14:textId="77777777" w:rsidR="006542C9" w:rsidRDefault="006542C9">
                                <w:pPr>
                                  <w:pStyle w:val="Zpat"/>
                                </w:pPr>
                                <w:bookmarkStart w:id="66" w:name="OFF_Cvr"/>
                                <w:r>
                                  <w:t>DK reg.no. 35128417</w:t>
                                </w:r>
                                <w:bookmarkEnd w:id="66"/>
                              </w:p>
                            </w:tc>
                          </w:tr>
                          <w:tr w:rsidR="006542C9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6542C9" w:rsidRDefault="006542C9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6542C9" w:rsidRDefault="006542C9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6542C9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6542C9" w:rsidRDefault="006542C9">
                          <w:pPr>
                            <w:pStyle w:val="Zpat"/>
                          </w:pPr>
                          <w:bookmarkStart w:id="67" w:name="OFF_LegalName"/>
                          <w:r>
                            <w:t>Rambøll Danmark A/S</w:t>
                          </w:r>
                          <w:bookmarkEnd w:id="67"/>
                        </w:p>
                        <w:p w14:paraId="55D3DB27" w14:textId="77777777" w:rsidR="006542C9" w:rsidRDefault="006542C9">
                          <w:pPr>
                            <w:pStyle w:val="Zpat"/>
                          </w:pPr>
                          <w:bookmarkStart w:id="68" w:name="OFF_Cvr"/>
                          <w:r>
                            <w:t>DK reg.no. 35128417</w:t>
                          </w:r>
                          <w:bookmarkEnd w:id="68"/>
                        </w:p>
                      </w:tc>
                    </w:tr>
                    <w:tr w:rsidR="006542C9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6542C9" w:rsidRDefault="006542C9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6542C9" w:rsidRDefault="006542C9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2A39C8A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5670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2A39C8A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6A081B4" w:rsidR="006542C9" w:rsidRPr="00701D4D" w:rsidRDefault="00C54BA5" w:rsidP="00CB110F">
          <w:pPr>
            <w:pStyle w:val="Template-DocId"/>
            <w:rPr>
              <w:vanish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bookmarkStart w:id="69" w:name="LAN_FrontpageTitle_1"/>
              <w:bookmarkStart w:id="70" w:name="LAN_FrontpageSubtitle_1"/>
              <w:bookmarkEnd w:id="69"/>
              <w:bookmarkEnd w:id="70"/>
              <w:sdt>
                <w:sdtPr>
                  <w:rPr>
                    <w:bCs/>
                  </w:rPr>
                  <w:alias w:val="Kategorie"/>
                  <w:tag w:val=""/>
                  <w:id w:val="-228846497"/>
                  <w:placeholder>
                    <w:docPart w:val="4BB6BFFFE9DC4A91B48E902216B2EAF2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1C668130" w14:textId="77777777" w:rsidR="006542C9" w:rsidRPr="00701D4D" w:rsidRDefault="006542C9" w:rsidP="00CB110F">
    <w:pPr>
      <w:pStyle w:val="Zpat"/>
      <w:rPr>
        <w:lang w:val="de-D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92E47" w14:textId="77777777" w:rsidR="006542C9" w:rsidRDefault="006542C9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16810F67" w:rsidR="006542C9" w:rsidRDefault="006542C9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ins w:id="89" w:author="Pavel Slezák" w:date="2025-03-12T02:48:00Z" w16du:dateUtc="2025-03-12T01:48:00Z">
                              <w:r w:rsidR="00C54BA5">
                                <w:rPr>
                                  <w:noProof/>
                                </w:rPr>
                                <w:instrText>76</w:instrText>
                              </w:r>
                            </w:ins>
                            <w:del w:id="90" w:author="Pavel Slezák" w:date="2025-03-07T21:06:00Z" w16du:dateUtc="2025-03-07T20:06:00Z">
                              <w:r w:rsidR="00F8282C" w:rsidDel="00DA3998">
                                <w:rPr>
                                  <w:noProof/>
                                </w:rPr>
                                <w:delInstrText>75</w:delInstrText>
                              </w:r>
                            </w:del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ins w:id="91" w:author="Pavel Slezák" w:date="2025-03-12T02:48:00Z" w16du:dateUtc="2025-03-12T01:48:00Z">
                            <w:r w:rsidR="00C54BA5">
                              <w:rPr>
                                <w:noProof/>
                              </w:rPr>
                              <w:t>74</w:t>
                            </w:r>
                          </w:ins>
                          <w:del w:id="92" w:author="Pavel Slezák" w:date="2025-03-07T21:06:00Z" w16du:dateUtc="2025-03-07T20:06:00Z">
                            <w:r w:rsidR="00F8282C" w:rsidDel="00DA3998">
                              <w:rPr>
                                <w:noProof/>
                              </w:rPr>
                              <w:delText>73</w:delText>
                            </w:r>
                          </w:del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16810F67" w:rsidR="006542C9" w:rsidRDefault="006542C9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ins w:id="93" w:author="Pavel Slezák" w:date="2025-03-12T02:48:00Z" w16du:dateUtc="2025-03-12T01:48:00Z">
                        <w:r w:rsidR="00C54BA5">
                          <w:rPr>
                            <w:noProof/>
                          </w:rPr>
                          <w:instrText>76</w:instrText>
                        </w:r>
                      </w:ins>
                      <w:del w:id="94" w:author="Pavel Slezák" w:date="2025-03-07T21:06:00Z" w16du:dateUtc="2025-03-07T20:06:00Z">
                        <w:r w:rsidR="00F8282C" w:rsidDel="00DA3998">
                          <w:rPr>
                            <w:noProof/>
                          </w:rPr>
                          <w:delInstrText>75</w:delInstrText>
                        </w:r>
                      </w:del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ins w:id="95" w:author="Pavel Slezák" w:date="2025-03-12T02:48:00Z" w16du:dateUtc="2025-03-12T01:48:00Z">
                      <w:r w:rsidR="00C54BA5">
                        <w:rPr>
                          <w:noProof/>
                        </w:rPr>
                        <w:t>74</w:t>
                      </w:r>
                    </w:ins>
                    <w:del w:id="96" w:author="Pavel Slezák" w:date="2025-03-07T21:06:00Z" w16du:dateUtc="2025-03-07T20:06:00Z">
                      <w:r w:rsidR="00F8282C" w:rsidDel="00DA3998">
                        <w:rPr>
                          <w:noProof/>
                        </w:rPr>
                        <w:delText>73</w:delText>
                      </w:r>
                    </w:del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33ED2C79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50560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33ED2C79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7C17550B" w:rsidR="006542C9" w:rsidRPr="00701D4D" w:rsidRDefault="00C54BA5" w:rsidP="00762EA2">
          <w:pPr>
            <w:pStyle w:val="Template-DocId"/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156974353"/>
              <w:placeholder>
                <w:docPart w:val="A6177B3643EA4379B71E13621F32ECD4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-1017000218"/>
                  <w:placeholder>
                    <w:docPart w:val="3CEF80BFE42C4C6D910DE0FB2C51BD7B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5A5766A0" w14:textId="77777777" w:rsidR="006542C9" w:rsidRPr="00701D4D" w:rsidRDefault="006542C9">
    <w:pPr>
      <w:pStyle w:val="Zpat"/>
      <w:rPr>
        <w:lang w:val="de-D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D6935" w14:textId="77777777" w:rsidR="006542C9" w:rsidRDefault="006542C9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08ECA7D4" w:rsidR="006542C9" w:rsidRDefault="006542C9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ins w:id="326" w:author="Pavel Slezák" w:date="2025-03-12T02:48:00Z" w16du:dateUtc="2025-03-12T01:48:00Z">
                              <w:r w:rsidR="00C54BA5">
                                <w:rPr>
                                  <w:noProof/>
                                </w:rPr>
                                <w:instrText>76</w:instrText>
                              </w:r>
                            </w:ins>
                            <w:del w:id="327" w:author="Pavel Slezák" w:date="2025-03-12T02:48:00Z" w16du:dateUtc="2025-03-12T01:48:00Z">
                              <w:r w:rsidR="00C54BA5" w:rsidDel="00C54BA5">
                                <w:rPr>
                                  <w:noProof/>
                                </w:rPr>
                                <w:delInstrText>73</w:delInstrText>
                              </w:r>
                            </w:del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ins w:id="328" w:author="Pavel Slezák" w:date="2025-03-12T02:48:00Z" w16du:dateUtc="2025-03-12T01:48:00Z">
                            <w:r w:rsidR="00C54BA5">
                              <w:rPr>
                                <w:noProof/>
                              </w:rPr>
                              <w:t>74</w:t>
                            </w:r>
                          </w:ins>
                          <w:del w:id="329" w:author="Pavel Slezák" w:date="2025-03-12T02:48:00Z" w16du:dateUtc="2025-03-12T01:48:00Z">
                            <w:r w:rsidR="00C54BA5" w:rsidDel="00C54BA5">
                              <w:rPr>
                                <w:noProof/>
                              </w:rPr>
                              <w:delText>71</w:delText>
                            </w:r>
                          </w:del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08ECA7D4" w:rsidR="006542C9" w:rsidRDefault="006542C9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ins w:id="330" w:author="Pavel Slezák" w:date="2025-03-12T02:48:00Z" w16du:dateUtc="2025-03-12T01:48:00Z">
                        <w:r w:rsidR="00C54BA5">
                          <w:rPr>
                            <w:noProof/>
                          </w:rPr>
                          <w:instrText>76</w:instrText>
                        </w:r>
                      </w:ins>
                      <w:del w:id="331" w:author="Pavel Slezák" w:date="2025-03-12T02:48:00Z" w16du:dateUtc="2025-03-12T01:48:00Z">
                        <w:r w:rsidR="00C54BA5" w:rsidDel="00C54BA5">
                          <w:rPr>
                            <w:noProof/>
                          </w:rPr>
                          <w:delInstrText>73</w:delInstrText>
                        </w:r>
                      </w:del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ins w:id="332" w:author="Pavel Slezák" w:date="2025-03-12T02:48:00Z" w16du:dateUtc="2025-03-12T01:48:00Z">
                      <w:r w:rsidR="00C54BA5">
                        <w:rPr>
                          <w:noProof/>
                        </w:rPr>
                        <w:t>74</w:t>
                      </w:r>
                    </w:ins>
                    <w:del w:id="333" w:author="Pavel Slezák" w:date="2025-03-12T02:48:00Z" w16du:dateUtc="2025-03-12T01:48:00Z">
                      <w:r w:rsidR="00C54BA5" w:rsidDel="00C54BA5">
                        <w:rPr>
                          <w:noProof/>
                        </w:rPr>
                        <w:delText>71</w:delText>
                      </w:r>
                    </w:del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68C9AD02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597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68C9AD02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34F06218" w:rsidR="006542C9" w:rsidRPr="00701D4D" w:rsidRDefault="00C54BA5" w:rsidP="00762EA2">
          <w:pPr>
            <w:pStyle w:val="Template-DocId"/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-2142339058"/>
                  <w:placeholder>
                    <w:docPart w:val="E8C14A2D5850413F821D953A7F5D1859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49D4DEFB" w14:textId="77777777" w:rsidR="006542C9" w:rsidRPr="00701D4D" w:rsidRDefault="006542C9">
    <w:pPr>
      <w:pStyle w:val="Zpat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C97F3" w14:textId="77777777" w:rsidR="00B22B17" w:rsidRDefault="00B22B17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288B3964" w14:textId="77777777" w:rsidR="00B22B17" w:rsidRDefault="00B22B17" w:rsidP="009E4B94">
      <w:pPr>
        <w:spacing w:line="240" w:lineRule="auto"/>
      </w:pPr>
    </w:p>
  </w:footnote>
  <w:footnote w:type="continuationNotice" w:id="1">
    <w:p w14:paraId="3A532E10" w14:textId="77777777" w:rsidR="00B22B17" w:rsidRDefault="00B22B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242D" w14:textId="4E51C0AD" w:rsidR="006542C9" w:rsidRDefault="006542C9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B56DF" w14:textId="746DFC7E" w:rsidR="006542C9" w:rsidRPr="00927ED3" w:rsidRDefault="006542C9" w:rsidP="00141A3D">
    <w:pPr>
      <w:pStyle w:val="Zhlav"/>
      <w:ind w:left="0"/>
      <w:jc w:val="center"/>
    </w:pPr>
    <w:r>
      <w:drawing>
        <wp:anchor distT="0" distB="0" distL="0" distR="0" simplePos="0" relativeHeight="251662848" behindDoc="0" locked="0" layoutInCell="1" allowOverlap="1" wp14:anchorId="40CE0688" wp14:editId="3ADD6F64">
          <wp:simplePos x="0" y="0"/>
          <wp:positionH relativeFrom="margin">
            <wp:posOffset>4704080</wp:posOffset>
          </wp:positionH>
          <wp:positionV relativeFrom="page">
            <wp:posOffset>609600</wp:posOffset>
          </wp:positionV>
          <wp:extent cx="3870008" cy="647700"/>
          <wp:effectExtent l="0" t="0" r="0" b="0"/>
          <wp:wrapNone/>
          <wp:docPr id="193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870008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3872" behindDoc="0" locked="0" layoutInCell="1" allowOverlap="1" wp14:anchorId="5C071CF4" wp14:editId="17EE9D60">
          <wp:simplePos x="0" y="0"/>
          <wp:positionH relativeFrom="column">
            <wp:posOffset>-258445</wp:posOffset>
          </wp:positionH>
          <wp:positionV relativeFrom="paragraph">
            <wp:posOffset>11430</wp:posOffset>
          </wp:positionV>
          <wp:extent cx="628650" cy="161925"/>
          <wp:effectExtent l="0" t="0" r="0" b="9525"/>
          <wp:wrapNone/>
          <wp:docPr id="194" name="Picture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AKO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161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alias w:val="Název"/>
        <w:tag w:val=""/>
        <w:id w:val="2022658249"/>
        <w:placeholder>
          <w:docPart w:val="49DBBBA836814782891CFD788D98DB5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  <w:r>
      <w:t xml:space="preserve"> </w:t>
    </w:r>
  </w:p>
  <w:p w14:paraId="4C5054B2" w14:textId="77777777" w:rsidR="006542C9" w:rsidRPr="00A556F8" w:rsidRDefault="006542C9" w:rsidP="00141A3D">
    <w:pPr>
      <w:pStyle w:val="Zhlav"/>
    </w:pPr>
  </w:p>
  <w:p w14:paraId="0F925766" w14:textId="7EF9F8F7" w:rsidR="006542C9" w:rsidRDefault="006542C9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0152C" w14:textId="72F359BF" w:rsidR="006542C9" w:rsidRDefault="006542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99BB6" w14:textId="77777777" w:rsidR="007C27B9" w:rsidRPr="007F4DE4" w:rsidRDefault="007C27B9" w:rsidP="007C27B9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3F452301" w14:textId="77777777" w:rsidR="007C27B9" w:rsidRDefault="007C27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2EEE7" w14:textId="54A0399E" w:rsidR="006542C9" w:rsidRDefault="006542C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456A" w14:textId="1A6D489B" w:rsidR="006542C9" w:rsidRDefault="00DB075B" w:rsidP="00E80E90">
    <w:pPr>
      <w:pStyle w:val="Zhlav"/>
      <w:ind w:left="0"/>
      <w:jc w:val="center"/>
    </w:pPr>
    <w:bookmarkStart w:id="42" w:name="_Hlk491951557"/>
    <w:bookmarkStart w:id="43" w:name="_Hlk491951558"/>
    <w:bookmarkStart w:id="44" w:name="_Hlk491951559"/>
    <w:r>
      <w:drawing>
        <wp:anchor distT="0" distB="0" distL="114300" distR="114300" simplePos="0" relativeHeight="251664896" behindDoc="0" locked="0" layoutInCell="1" allowOverlap="1" wp14:anchorId="53E4FA90" wp14:editId="39DC7101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7390496" w:rsidR="006542C9" w:rsidRPr="00F23C29" w:rsidRDefault="006542C9" w:rsidP="00E80E90">
    <w:pPr>
      <w:pStyle w:val="Zhlav"/>
      <w:ind w:left="0"/>
      <w:jc w:val="center"/>
    </w:pPr>
    <w:r>
      <w:drawing>
        <wp:anchor distT="0" distB="0" distL="0" distR="0" simplePos="0" relativeHeight="25166182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30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</w:p>
  <w:p w14:paraId="033D8023" w14:textId="6A194D0F" w:rsidR="006542C9" w:rsidRDefault="006542C9" w:rsidP="00E80E90">
    <w:pPr>
      <w:pStyle w:val="Zhlav"/>
    </w:pPr>
    <w:r>
      <w:t xml:space="preserve"> </w:t>
    </w:r>
    <w:r>
      <mc:AlternateContent>
        <mc:Choice Requires="wps">
          <w:drawing>
            <wp:anchor distT="0" distB="0" distL="0" distR="0" simplePos="0" relativeHeight="251654656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6542C9" w:rsidRPr="008771E9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5" w:name="OFF_Name"/>
                                <w:r>
                                  <w:t>Ramboll</w:t>
                                </w:r>
                                <w:bookmarkEnd w:id="45"/>
                              </w:p>
                              <w:p w14:paraId="3B2B1E27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6" w:name="OFF_Address"/>
                                <w:r>
                                  <w:t>Hannemanns Allé 53</w:t>
                                </w:r>
                                <w:r>
                                  <w:br/>
                                  <w:t>DK-2300 Copenhagen S</w:t>
                                </w:r>
                                <w:r>
                                  <w:br/>
                                  <w:t>Denmark</w:t>
                                </w:r>
                                <w:bookmarkEnd w:id="46"/>
                              </w:p>
                              <w:p w14:paraId="00308A60" w14:textId="77777777" w:rsidR="006542C9" w:rsidRPr="0021685E" w:rsidRDefault="006542C9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7" w:name="LAN_T"/>
                                <w:bookmarkStart w:id="48" w:name="OFF_Phone_HIF"/>
                                <w:r>
                                  <w:t>T</w:t>
                                </w:r>
                                <w:bookmarkEnd w:id="47"/>
                                <w:r>
                                  <w:t xml:space="preserve"> </w:t>
                                </w:r>
                                <w:bookmarkStart w:id="49" w:name="OFF_Phone"/>
                                <w:r>
                                  <w:t>+45 5161 1000</w:t>
                                </w:r>
                                <w:bookmarkEnd w:id="49"/>
                              </w:p>
                              <w:p w14:paraId="69A41858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50" w:name="LAN_F"/>
                                <w:bookmarkStart w:id="51" w:name="OFF_Fax_HIF"/>
                                <w:bookmarkEnd w:id="48"/>
                                <w:r>
                                  <w:t>F</w:t>
                                </w:r>
                                <w:bookmarkEnd w:id="50"/>
                                <w:r>
                                  <w:t xml:space="preserve"> </w:t>
                                </w:r>
                                <w:bookmarkStart w:id="52" w:name="OFF_Fax"/>
                                <w:r>
                                  <w:t>+45 5161 1001</w:t>
                                </w:r>
                                <w:bookmarkEnd w:id="52"/>
                              </w:p>
                              <w:p w14:paraId="5746CD1F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53" w:name="OFF_web"/>
                                <w:bookmarkStart w:id="54" w:name="OFF_web_HIF"/>
                                <w:bookmarkEnd w:id="51"/>
                                <w:r>
                                  <w:t>www.ramboll.com/energy</w:t>
                                </w:r>
                                <w:bookmarkEnd w:id="53"/>
                              </w:p>
                              <w:bookmarkEnd w:id="54"/>
                              <w:p w14:paraId="52380058" w14:textId="77777777" w:rsidR="006542C9" w:rsidRPr="0021685E" w:rsidRDefault="006542C9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6542C9" w:rsidRPr="0021685E" w:rsidRDefault="006542C9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6542C9" w:rsidRPr="0021685E" w:rsidRDefault="006542C9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6542C9" w:rsidRPr="0021685E" w:rsidRDefault="006542C9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465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6542C9" w:rsidRPr="008771E9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5" w:name="OFF_Name"/>
                          <w:r>
                            <w:t>Ramboll</w:t>
                          </w:r>
                          <w:bookmarkEnd w:id="55"/>
                        </w:p>
                        <w:p w14:paraId="3B2B1E27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6" w:name="OFF_Address"/>
                          <w:r>
                            <w:t>Hannemanns Allé 53</w:t>
                          </w:r>
                          <w:r>
                            <w:br/>
                            <w:t>DK-2300 Copenhagen S</w:t>
                          </w:r>
                          <w:r>
                            <w:br/>
                            <w:t>Denmark</w:t>
                          </w:r>
                          <w:bookmarkEnd w:id="56"/>
                        </w:p>
                        <w:p w14:paraId="00308A60" w14:textId="77777777" w:rsidR="006542C9" w:rsidRPr="0021685E" w:rsidRDefault="006542C9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7" w:name="LAN_T"/>
                          <w:bookmarkStart w:id="58" w:name="OFF_Phone_HIF"/>
                          <w:r>
                            <w:t>T</w:t>
                          </w:r>
                          <w:bookmarkEnd w:id="57"/>
                          <w:r>
                            <w:t xml:space="preserve"> </w:t>
                          </w:r>
                          <w:bookmarkStart w:id="59" w:name="OFF_Phone"/>
                          <w:r>
                            <w:t>+45 5161 1000</w:t>
                          </w:r>
                          <w:bookmarkEnd w:id="59"/>
                        </w:p>
                        <w:p w14:paraId="69A41858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60" w:name="LAN_F"/>
                          <w:bookmarkStart w:id="61" w:name="OFF_Fax_HIF"/>
                          <w:bookmarkEnd w:id="58"/>
                          <w:r>
                            <w:t>F</w:t>
                          </w:r>
                          <w:bookmarkEnd w:id="60"/>
                          <w:r>
                            <w:t xml:space="preserve"> </w:t>
                          </w:r>
                          <w:bookmarkStart w:id="62" w:name="OFF_Fax"/>
                          <w:r>
                            <w:t>+45 5161 1001</w:t>
                          </w:r>
                          <w:bookmarkEnd w:id="62"/>
                        </w:p>
                        <w:p w14:paraId="5746CD1F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63" w:name="OFF_web"/>
                          <w:bookmarkStart w:id="64" w:name="OFF_web_HIF"/>
                          <w:bookmarkEnd w:id="61"/>
                          <w:r>
                            <w:t>www.ramboll.com/energy</w:t>
                          </w:r>
                          <w:bookmarkEnd w:id="63"/>
                        </w:p>
                        <w:bookmarkEnd w:id="64"/>
                        <w:p w14:paraId="52380058" w14:textId="77777777" w:rsidR="006542C9" w:rsidRPr="0021685E" w:rsidRDefault="006542C9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6542C9" w:rsidRPr="0021685E" w:rsidRDefault="006542C9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6542C9" w:rsidRPr="0021685E" w:rsidRDefault="006542C9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6542C9" w:rsidRPr="0021685E" w:rsidRDefault="006542C9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42"/>
    <w:bookmarkEnd w:id="43"/>
    <w:bookmarkEnd w:id="44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3A411" w14:textId="56715394" w:rsidR="006542C9" w:rsidRDefault="006542C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81029" w14:textId="344A4A6F" w:rsidR="006542C9" w:rsidRDefault="006542C9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BE7B" w14:textId="5CAC3337" w:rsidR="006542C9" w:rsidRDefault="006542C9" w:rsidP="002127C4">
    <w:pPr>
      <w:pStyle w:val="Zhlav"/>
      <w:tabs>
        <w:tab w:val="left" w:pos="3462"/>
        <w:tab w:val="center" w:pos="4480"/>
      </w:tabs>
      <w:ind w:left="0"/>
    </w:pPr>
    <w:bookmarkStart w:id="87" w:name="_Hlk39590182"/>
    <w:bookmarkStart w:id="88" w:name="_Hlk39590183"/>
    <w:r>
      <w:tab/>
    </w:r>
    <w:r>
      <w:tab/>
    </w:r>
    <w:r w:rsidR="008A59EC">
      <w:drawing>
        <wp:anchor distT="0" distB="0" distL="114300" distR="114300" simplePos="0" relativeHeight="251658752" behindDoc="0" locked="0" layoutInCell="1" allowOverlap="1" wp14:anchorId="5AC280C6" wp14:editId="15E1C3A2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95076279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024B9432" w:rsidR="006542C9" w:rsidRPr="00F23C29" w:rsidRDefault="006542C9" w:rsidP="0021329D">
    <w:pPr>
      <w:pStyle w:val="Zhlav"/>
      <w:ind w:left="0"/>
      <w:jc w:val="center"/>
    </w:pPr>
    <w:r>
      <w:drawing>
        <wp:anchor distT="0" distB="0" distL="0" distR="0" simplePos="0" relativeHeight="251655680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92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  <w:bookmarkEnd w:id="87"/>
    <w:bookmarkEnd w:id="88"/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BB312" w14:textId="29156181" w:rsidR="006542C9" w:rsidRDefault="006542C9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6298" w14:textId="7CC6DC16" w:rsidR="006542C9" w:rsidRDefault="006542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3F7EA4"/>
    <w:multiLevelType w:val="hybridMultilevel"/>
    <w:tmpl w:val="77740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0" w15:restartNumberingAfterBreak="0">
    <w:nsid w:val="05C74136"/>
    <w:multiLevelType w:val="hybridMultilevel"/>
    <w:tmpl w:val="028C2E7A"/>
    <w:lvl w:ilvl="0" w:tplc="5C1E77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325DC"/>
    <w:multiLevelType w:val="hybridMultilevel"/>
    <w:tmpl w:val="7B36580A"/>
    <w:lvl w:ilvl="0" w:tplc="DAC2EE7A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2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0BB01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5" w15:restartNumberingAfterBreak="0">
    <w:nsid w:val="168A662D"/>
    <w:multiLevelType w:val="hybridMultilevel"/>
    <w:tmpl w:val="13D65FC8"/>
    <w:lvl w:ilvl="0" w:tplc="AF524E0E">
      <w:start w:val="1"/>
      <w:numFmt w:val="bullet"/>
      <w:pStyle w:val="UddevallaBulletTab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6880C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188B44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7E423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C0E40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365F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D6D3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0C5B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EAC033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920360"/>
    <w:multiLevelType w:val="hybridMultilevel"/>
    <w:tmpl w:val="C352D580"/>
    <w:lvl w:ilvl="0" w:tplc="4F74985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1C1B85"/>
    <w:multiLevelType w:val="multilevel"/>
    <w:tmpl w:val="26668258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8" w15:restartNumberingAfterBreak="0">
    <w:nsid w:val="1A795676"/>
    <w:multiLevelType w:val="hybridMultilevel"/>
    <w:tmpl w:val="AE92B4F6"/>
    <w:lvl w:ilvl="0" w:tplc="25B616EC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827D6"/>
    <w:multiLevelType w:val="hybridMultilevel"/>
    <w:tmpl w:val="FDDA2D0C"/>
    <w:lvl w:ilvl="0" w:tplc="1786E254">
      <w:numFmt w:val="bullet"/>
      <w:lvlText w:val="-"/>
      <w:lvlJc w:val="left"/>
      <w:pPr>
        <w:ind w:left="506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547F2"/>
    <w:multiLevelType w:val="hybridMultilevel"/>
    <w:tmpl w:val="750CB82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27104520"/>
    <w:multiLevelType w:val="hybridMultilevel"/>
    <w:tmpl w:val="1652C3C4"/>
    <w:lvl w:ilvl="0" w:tplc="1786E254">
      <w:numFmt w:val="bullet"/>
      <w:lvlText w:val="-"/>
      <w:lvlJc w:val="left"/>
      <w:pPr>
        <w:ind w:left="506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23" w15:restartNumberingAfterBreak="0">
    <w:nsid w:val="31E31BE2"/>
    <w:multiLevelType w:val="hybridMultilevel"/>
    <w:tmpl w:val="B9C65164"/>
    <w:lvl w:ilvl="0" w:tplc="4F74985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56A9"/>
    <w:multiLevelType w:val="hybridMultilevel"/>
    <w:tmpl w:val="058AC87C"/>
    <w:lvl w:ilvl="0" w:tplc="951030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614A60"/>
    <w:multiLevelType w:val="hybridMultilevel"/>
    <w:tmpl w:val="0EBCC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942B5"/>
    <w:multiLevelType w:val="hybridMultilevel"/>
    <w:tmpl w:val="4ADE9A6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74907"/>
    <w:multiLevelType w:val="multilevel"/>
    <w:tmpl w:val="23B651B0"/>
    <w:name w:val="NumberListTemplate2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hint="default"/>
        <w:sz w:val="16"/>
        <w:szCs w:val="16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hint="default"/>
        <w:sz w:val="14"/>
        <w:szCs w:val="14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28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9" w15:restartNumberingAfterBreak="0">
    <w:nsid w:val="642110FE"/>
    <w:multiLevelType w:val="hybridMultilevel"/>
    <w:tmpl w:val="15ACE81A"/>
    <w:lvl w:ilvl="0" w:tplc="04090003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D5241A"/>
    <w:multiLevelType w:val="hybridMultilevel"/>
    <w:tmpl w:val="17F2074C"/>
    <w:lvl w:ilvl="0" w:tplc="CA1E7CB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455FE"/>
    <w:multiLevelType w:val="hybridMultilevel"/>
    <w:tmpl w:val="9C6A3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C2E52"/>
    <w:multiLevelType w:val="hybridMultilevel"/>
    <w:tmpl w:val="14C41A92"/>
    <w:lvl w:ilvl="0" w:tplc="D0A2910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A2F6F"/>
    <w:multiLevelType w:val="hybridMultilevel"/>
    <w:tmpl w:val="69E63A1E"/>
    <w:lvl w:ilvl="0" w:tplc="78782178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5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6" w15:restartNumberingAfterBreak="0">
    <w:nsid w:val="787B559E"/>
    <w:multiLevelType w:val="hybridMultilevel"/>
    <w:tmpl w:val="FC02A3C8"/>
    <w:lvl w:ilvl="0" w:tplc="555C055C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7" w15:restartNumberingAfterBreak="0">
    <w:nsid w:val="798378C7"/>
    <w:multiLevelType w:val="multilevel"/>
    <w:tmpl w:val="B26A082C"/>
    <w:lvl w:ilvl="0">
      <w:start w:val="2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38" w15:restartNumberingAfterBreak="0">
    <w:nsid w:val="7D5E50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-NOTTOC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pStyle w:val="Heading3-NOTTOC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pStyle w:val="Heading4-NOTTOC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0" w15:restartNumberingAfterBreak="0">
    <w:nsid w:val="7E2406C2"/>
    <w:multiLevelType w:val="hybridMultilevel"/>
    <w:tmpl w:val="10E6B6BC"/>
    <w:lvl w:ilvl="0" w:tplc="56DEDFE0">
      <w:start w:val="400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2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781342770">
    <w:abstractNumId w:val="42"/>
  </w:num>
  <w:num w:numId="2" w16cid:durableId="1969895930">
    <w:abstractNumId w:val="7"/>
  </w:num>
  <w:num w:numId="3" w16cid:durableId="751317085">
    <w:abstractNumId w:val="6"/>
  </w:num>
  <w:num w:numId="4" w16cid:durableId="792288538">
    <w:abstractNumId w:val="5"/>
  </w:num>
  <w:num w:numId="5" w16cid:durableId="812602515">
    <w:abstractNumId w:val="4"/>
  </w:num>
  <w:num w:numId="6" w16cid:durableId="1630356580">
    <w:abstractNumId w:val="39"/>
  </w:num>
  <w:num w:numId="7" w16cid:durableId="1687320221">
    <w:abstractNumId w:val="3"/>
  </w:num>
  <w:num w:numId="8" w16cid:durableId="179703132">
    <w:abstractNumId w:val="2"/>
  </w:num>
  <w:num w:numId="9" w16cid:durableId="219827424">
    <w:abstractNumId w:val="1"/>
  </w:num>
  <w:num w:numId="10" w16cid:durableId="876817303">
    <w:abstractNumId w:val="0"/>
  </w:num>
  <w:num w:numId="11" w16cid:durableId="471408386">
    <w:abstractNumId w:val="39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-NOTTOC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-NOTTOC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-NOTTOC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2" w16cid:durableId="139346965">
    <w:abstractNumId w:val="30"/>
  </w:num>
  <w:num w:numId="13" w16cid:durableId="1497183665">
    <w:abstractNumId w:val="14"/>
  </w:num>
  <w:num w:numId="14" w16cid:durableId="1659533657">
    <w:abstractNumId w:val="21"/>
  </w:num>
  <w:num w:numId="15" w16cid:durableId="680931416">
    <w:abstractNumId w:val="12"/>
  </w:num>
  <w:num w:numId="16" w16cid:durableId="1129863774">
    <w:abstractNumId w:val="41"/>
  </w:num>
  <w:num w:numId="17" w16cid:durableId="497303957">
    <w:abstractNumId w:val="17"/>
  </w:num>
  <w:num w:numId="18" w16cid:durableId="1582372173">
    <w:abstractNumId w:val="9"/>
  </w:num>
  <w:num w:numId="19" w16cid:durableId="1796212469">
    <w:abstractNumId w:val="28"/>
  </w:num>
  <w:num w:numId="20" w16cid:durableId="1839810912">
    <w:abstractNumId w:val="35"/>
  </w:num>
  <w:num w:numId="21" w16cid:durableId="1053962627">
    <w:abstractNumId w:val="26"/>
  </w:num>
  <w:num w:numId="22" w16cid:durableId="32314083">
    <w:abstractNumId w:val="15"/>
  </w:num>
  <w:num w:numId="23" w16cid:durableId="517695114">
    <w:abstractNumId w:val="33"/>
  </w:num>
  <w:num w:numId="24" w16cid:durableId="1774936788">
    <w:abstractNumId w:val="25"/>
  </w:num>
  <w:num w:numId="25" w16cid:durableId="126746845">
    <w:abstractNumId w:val="22"/>
  </w:num>
  <w:num w:numId="26" w16cid:durableId="1655840986">
    <w:abstractNumId w:val="16"/>
  </w:num>
  <w:num w:numId="27" w16cid:durableId="1669555857">
    <w:abstractNumId w:val="37"/>
  </w:num>
  <w:num w:numId="28" w16cid:durableId="1702053965">
    <w:abstractNumId w:val="29"/>
  </w:num>
  <w:num w:numId="29" w16cid:durableId="698311760">
    <w:abstractNumId w:val="23"/>
  </w:num>
  <w:num w:numId="30" w16cid:durableId="1015226510">
    <w:abstractNumId w:val="27"/>
  </w:num>
  <w:num w:numId="31" w16cid:durableId="1710298182">
    <w:abstractNumId w:val="40"/>
  </w:num>
  <w:num w:numId="32" w16cid:durableId="426970774">
    <w:abstractNumId w:val="19"/>
  </w:num>
  <w:num w:numId="33" w16cid:durableId="672103247">
    <w:abstractNumId w:val="36"/>
  </w:num>
  <w:num w:numId="34" w16cid:durableId="379213480">
    <w:abstractNumId w:val="34"/>
  </w:num>
  <w:num w:numId="35" w16cid:durableId="1010060494">
    <w:abstractNumId w:val="11"/>
  </w:num>
  <w:num w:numId="36" w16cid:durableId="530265664">
    <w:abstractNumId w:val="18"/>
  </w:num>
  <w:num w:numId="37" w16cid:durableId="1642073982">
    <w:abstractNumId w:val="31"/>
  </w:num>
  <w:num w:numId="38" w16cid:durableId="7290597">
    <w:abstractNumId w:val="10"/>
  </w:num>
  <w:num w:numId="39" w16cid:durableId="1888100513">
    <w:abstractNumId w:val="8"/>
  </w:num>
  <w:num w:numId="40" w16cid:durableId="1312368927">
    <w:abstractNumId w:val="32"/>
  </w:num>
  <w:num w:numId="41" w16cid:durableId="1727954500">
    <w:abstractNumId w:val="20"/>
  </w:num>
  <w:num w:numId="42" w16cid:durableId="1849099712">
    <w:abstractNumId w:val="24"/>
  </w:num>
  <w:num w:numId="43" w16cid:durableId="154348576">
    <w:abstractNumId w:val="13"/>
  </w:num>
  <w:num w:numId="44" w16cid:durableId="1699429378">
    <w:abstractNumId w:val="38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vel Slezák">
    <w15:presenceInfo w15:providerId="AD" w15:userId="S::pavel.slezak@sako.cz::6e55fea9-85e1-43e0-baee-4395d71424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05B5"/>
    <w:rsid w:val="00001206"/>
    <w:rsid w:val="00001509"/>
    <w:rsid w:val="00003B69"/>
    <w:rsid w:val="00003C35"/>
    <w:rsid w:val="00004865"/>
    <w:rsid w:val="00006137"/>
    <w:rsid w:val="000063B6"/>
    <w:rsid w:val="000063C2"/>
    <w:rsid w:val="000101EC"/>
    <w:rsid w:val="0001266A"/>
    <w:rsid w:val="00013EEA"/>
    <w:rsid w:val="00014FD3"/>
    <w:rsid w:val="000162D0"/>
    <w:rsid w:val="00022391"/>
    <w:rsid w:val="00023022"/>
    <w:rsid w:val="0002492D"/>
    <w:rsid w:val="00025683"/>
    <w:rsid w:val="000275D6"/>
    <w:rsid w:val="000279D4"/>
    <w:rsid w:val="000305CC"/>
    <w:rsid w:val="00031C1D"/>
    <w:rsid w:val="0003239D"/>
    <w:rsid w:val="000333A6"/>
    <w:rsid w:val="00035B26"/>
    <w:rsid w:val="00035F25"/>
    <w:rsid w:val="0003686F"/>
    <w:rsid w:val="00042B24"/>
    <w:rsid w:val="00050588"/>
    <w:rsid w:val="000510C8"/>
    <w:rsid w:val="000543CB"/>
    <w:rsid w:val="00055325"/>
    <w:rsid w:val="00065072"/>
    <w:rsid w:val="00065C3C"/>
    <w:rsid w:val="00066591"/>
    <w:rsid w:val="000665FB"/>
    <w:rsid w:val="00070A52"/>
    <w:rsid w:val="00073072"/>
    <w:rsid w:val="000732FA"/>
    <w:rsid w:val="00073951"/>
    <w:rsid w:val="0007594B"/>
    <w:rsid w:val="00076D04"/>
    <w:rsid w:val="000801A5"/>
    <w:rsid w:val="0008270E"/>
    <w:rsid w:val="00084B36"/>
    <w:rsid w:val="00086D6D"/>
    <w:rsid w:val="000903FF"/>
    <w:rsid w:val="00090843"/>
    <w:rsid w:val="0009128C"/>
    <w:rsid w:val="00091CF6"/>
    <w:rsid w:val="00091F37"/>
    <w:rsid w:val="0009335A"/>
    <w:rsid w:val="00093F41"/>
    <w:rsid w:val="00094ABD"/>
    <w:rsid w:val="00095735"/>
    <w:rsid w:val="000A32DD"/>
    <w:rsid w:val="000A4307"/>
    <w:rsid w:val="000A52E0"/>
    <w:rsid w:val="000B0066"/>
    <w:rsid w:val="000B110A"/>
    <w:rsid w:val="000B4408"/>
    <w:rsid w:val="000B59F4"/>
    <w:rsid w:val="000B63C0"/>
    <w:rsid w:val="000C05A4"/>
    <w:rsid w:val="000C31E1"/>
    <w:rsid w:val="000D0AD1"/>
    <w:rsid w:val="000D13E6"/>
    <w:rsid w:val="000D3E9B"/>
    <w:rsid w:val="000D5465"/>
    <w:rsid w:val="000E5506"/>
    <w:rsid w:val="000E6569"/>
    <w:rsid w:val="000F0D1B"/>
    <w:rsid w:val="000F1785"/>
    <w:rsid w:val="000F1B17"/>
    <w:rsid w:val="000F22CD"/>
    <w:rsid w:val="000F37D2"/>
    <w:rsid w:val="000F3B78"/>
    <w:rsid w:val="000F4E10"/>
    <w:rsid w:val="000F6A42"/>
    <w:rsid w:val="000F6EAA"/>
    <w:rsid w:val="000F7503"/>
    <w:rsid w:val="000F7A8D"/>
    <w:rsid w:val="00100304"/>
    <w:rsid w:val="001018EB"/>
    <w:rsid w:val="00103E3F"/>
    <w:rsid w:val="00105B1D"/>
    <w:rsid w:val="00107CCE"/>
    <w:rsid w:val="0011127C"/>
    <w:rsid w:val="00114A4A"/>
    <w:rsid w:val="001154AF"/>
    <w:rsid w:val="00117FBE"/>
    <w:rsid w:val="00122A70"/>
    <w:rsid w:val="00124446"/>
    <w:rsid w:val="0012534C"/>
    <w:rsid w:val="00130554"/>
    <w:rsid w:val="00130B9A"/>
    <w:rsid w:val="00131BCA"/>
    <w:rsid w:val="0013244F"/>
    <w:rsid w:val="001335D9"/>
    <w:rsid w:val="00134174"/>
    <w:rsid w:val="00134937"/>
    <w:rsid w:val="00134F89"/>
    <w:rsid w:val="00140902"/>
    <w:rsid w:val="00141A3D"/>
    <w:rsid w:val="00144F67"/>
    <w:rsid w:val="00145E3C"/>
    <w:rsid w:val="00150678"/>
    <w:rsid w:val="00155374"/>
    <w:rsid w:val="0015620D"/>
    <w:rsid w:val="00161FD6"/>
    <w:rsid w:val="0016607D"/>
    <w:rsid w:val="00166086"/>
    <w:rsid w:val="001661BB"/>
    <w:rsid w:val="0016640E"/>
    <w:rsid w:val="0016667D"/>
    <w:rsid w:val="001752F5"/>
    <w:rsid w:val="00175A1A"/>
    <w:rsid w:val="00175DAB"/>
    <w:rsid w:val="001805FC"/>
    <w:rsid w:val="00182651"/>
    <w:rsid w:val="00184738"/>
    <w:rsid w:val="00186028"/>
    <w:rsid w:val="00190DFE"/>
    <w:rsid w:val="001924BC"/>
    <w:rsid w:val="001A1C8A"/>
    <w:rsid w:val="001A2D5F"/>
    <w:rsid w:val="001A39B5"/>
    <w:rsid w:val="001A46BA"/>
    <w:rsid w:val="001A516B"/>
    <w:rsid w:val="001A7C5F"/>
    <w:rsid w:val="001B1565"/>
    <w:rsid w:val="001B323E"/>
    <w:rsid w:val="001B3332"/>
    <w:rsid w:val="001B622B"/>
    <w:rsid w:val="001B7844"/>
    <w:rsid w:val="001C2147"/>
    <w:rsid w:val="001C45F7"/>
    <w:rsid w:val="001D0E14"/>
    <w:rsid w:val="001D161A"/>
    <w:rsid w:val="001D176B"/>
    <w:rsid w:val="001D6196"/>
    <w:rsid w:val="001E01D4"/>
    <w:rsid w:val="001E1674"/>
    <w:rsid w:val="001E1890"/>
    <w:rsid w:val="001E2D9D"/>
    <w:rsid w:val="001E5404"/>
    <w:rsid w:val="001F0461"/>
    <w:rsid w:val="001F2142"/>
    <w:rsid w:val="001F4D48"/>
    <w:rsid w:val="001F5596"/>
    <w:rsid w:val="001F6DAE"/>
    <w:rsid w:val="001F7024"/>
    <w:rsid w:val="0020090E"/>
    <w:rsid w:val="002010C7"/>
    <w:rsid w:val="00202C83"/>
    <w:rsid w:val="00204C55"/>
    <w:rsid w:val="00205D4E"/>
    <w:rsid w:val="002127C4"/>
    <w:rsid w:val="0021329D"/>
    <w:rsid w:val="002161E8"/>
    <w:rsid w:val="0021685E"/>
    <w:rsid w:val="00216A56"/>
    <w:rsid w:val="00217914"/>
    <w:rsid w:val="00221DDD"/>
    <w:rsid w:val="002232E3"/>
    <w:rsid w:val="00225A2E"/>
    <w:rsid w:val="00226650"/>
    <w:rsid w:val="002322FA"/>
    <w:rsid w:val="00240CC2"/>
    <w:rsid w:val="00244660"/>
    <w:rsid w:val="00244D70"/>
    <w:rsid w:val="0024654B"/>
    <w:rsid w:val="0025050F"/>
    <w:rsid w:val="00251615"/>
    <w:rsid w:val="0025216A"/>
    <w:rsid w:val="00253B26"/>
    <w:rsid w:val="002546C2"/>
    <w:rsid w:val="00262165"/>
    <w:rsid w:val="00264744"/>
    <w:rsid w:val="00265516"/>
    <w:rsid w:val="0026673B"/>
    <w:rsid w:val="00275F33"/>
    <w:rsid w:val="00276A01"/>
    <w:rsid w:val="00280A43"/>
    <w:rsid w:val="0028180A"/>
    <w:rsid w:val="0028363A"/>
    <w:rsid w:val="00294DE0"/>
    <w:rsid w:val="00295E37"/>
    <w:rsid w:val="0029658B"/>
    <w:rsid w:val="002A4975"/>
    <w:rsid w:val="002A7351"/>
    <w:rsid w:val="002B435A"/>
    <w:rsid w:val="002B4DFD"/>
    <w:rsid w:val="002C17E3"/>
    <w:rsid w:val="002C5297"/>
    <w:rsid w:val="002C56C9"/>
    <w:rsid w:val="002D1603"/>
    <w:rsid w:val="002D43D1"/>
    <w:rsid w:val="002D4E25"/>
    <w:rsid w:val="002D5562"/>
    <w:rsid w:val="002D69EA"/>
    <w:rsid w:val="002D7495"/>
    <w:rsid w:val="002D75FE"/>
    <w:rsid w:val="002E0C8B"/>
    <w:rsid w:val="002E0F2F"/>
    <w:rsid w:val="002E18AD"/>
    <w:rsid w:val="002E24F9"/>
    <w:rsid w:val="002E27B6"/>
    <w:rsid w:val="002E3F28"/>
    <w:rsid w:val="002E4A59"/>
    <w:rsid w:val="002E52C3"/>
    <w:rsid w:val="002E74A4"/>
    <w:rsid w:val="002F18EB"/>
    <w:rsid w:val="002F447F"/>
    <w:rsid w:val="002F5BF2"/>
    <w:rsid w:val="002F788B"/>
    <w:rsid w:val="003018F0"/>
    <w:rsid w:val="003038F1"/>
    <w:rsid w:val="003064DC"/>
    <w:rsid w:val="00306A34"/>
    <w:rsid w:val="003110A1"/>
    <w:rsid w:val="003136A7"/>
    <w:rsid w:val="003158BD"/>
    <w:rsid w:val="003160F6"/>
    <w:rsid w:val="00320824"/>
    <w:rsid w:val="00322E12"/>
    <w:rsid w:val="0033220C"/>
    <w:rsid w:val="00333648"/>
    <w:rsid w:val="003336F7"/>
    <w:rsid w:val="00340B5C"/>
    <w:rsid w:val="00341558"/>
    <w:rsid w:val="00345B13"/>
    <w:rsid w:val="00353511"/>
    <w:rsid w:val="00356F34"/>
    <w:rsid w:val="00362574"/>
    <w:rsid w:val="00362876"/>
    <w:rsid w:val="00362A3A"/>
    <w:rsid w:val="00363E5D"/>
    <w:rsid w:val="00370C37"/>
    <w:rsid w:val="00381D0A"/>
    <w:rsid w:val="00382E47"/>
    <w:rsid w:val="003961AC"/>
    <w:rsid w:val="003A0C28"/>
    <w:rsid w:val="003A4710"/>
    <w:rsid w:val="003A68C7"/>
    <w:rsid w:val="003B204D"/>
    <w:rsid w:val="003B2757"/>
    <w:rsid w:val="003B35B0"/>
    <w:rsid w:val="003B497E"/>
    <w:rsid w:val="003B7D1C"/>
    <w:rsid w:val="003C0CD2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1F0F"/>
    <w:rsid w:val="003D2D79"/>
    <w:rsid w:val="003D5BB0"/>
    <w:rsid w:val="003D5C58"/>
    <w:rsid w:val="003E1257"/>
    <w:rsid w:val="003E3B18"/>
    <w:rsid w:val="003E53E0"/>
    <w:rsid w:val="003E6021"/>
    <w:rsid w:val="003E6D27"/>
    <w:rsid w:val="003F1AF4"/>
    <w:rsid w:val="003F24C0"/>
    <w:rsid w:val="003F5BCA"/>
    <w:rsid w:val="003F7B13"/>
    <w:rsid w:val="00402096"/>
    <w:rsid w:val="00403DDF"/>
    <w:rsid w:val="00411949"/>
    <w:rsid w:val="00411FFA"/>
    <w:rsid w:val="00414021"/>
    <w:rsid w:val="00414082"/>
    <w:rsid w:val="004140FC"/>
    <w:rsid w:val="00414894"/>
    <w:rsid w:val="00414F7F"/>
    <w:rsid w:val="00420155"/>
    <w:rsid w:val="00422B64"/>
    <w:rsid w:val="00424709"/>
    <w:rsid w:val="00424923"/>
    <w:rsid w:val="00424AD9"/>
    <w:rsid w:val="00431DBB"/>
    <w:rsid w:val="004323D0"/>
    <w:rsid w:val="004351FE"/>
    <w:rsid w:val="00436228"/>
    <w:rsid w:val="004441C5"/>
    <w:rsid w:val="0045404F"/>
    <w:rsid w:val="004548C9"/>
    <w:rsid w:val="00455365"/>
    <w:rsid w:val="00457C66"/>
    <w:rsid w:val="00460CB5"/>
    <w:rsid w:val="00460F5D"/>
    <w:rsid w:val="00463F5A"/>
    <w:rsid w:val="00465D99"/>
    <w:rsid w:val="004719DE"/>
    <w:rsid w:val="00473BCF"/>
    <w:rsid w:val="004764C5"/>
    <w:rsid w:val="00480678"/>
    <w:rsid w:val="00481EAF"/>
    <w:rsid w:val="00482795"/>
    <w:rsid w:val="0048359F"/>
    <w:rsid w:val="00483BEE"/>
    <w:rsid w:val="00487DD3"/>
    <w:rsid w:val="00490C8E"/>
    <w:rsid w:val="00492C63"/>
    <w:rsid w:val="00495C31"/>
    <w:rsid w:val="00497750"/>
    <w:rsid w:val="00497992"/>
    <w:rsid w:val="004A5FFD"/>
    <w:rsid w:val="004B26E6"/>
    <w:rsid w:val="004B2A88"/>
    <w:rsid w:val="004B49B9"/>
    <w:rsid w:val="004C01B2"/>
    <w:rsid w:val="004C4C16"/>
    <w:rsid w:val="004C643D"/>
    <w:rsid w:val="004C75AF"/>
    <w:rsid w:val="004D1073"/>
    <w:rsid w:val="004D3DAD"/>
    <w:rsid w:val="004D454D"/>
    <w:rsid w:val="004D5910"/>
    <w:rsid w:val="004D6EB1"/>
    <w:rsid w:val="004D79CF"/>
    <w:rsid w:val="004E166F"/>
    <w:rsid w:val="004E1C5B"/>
    <w:rsid w:val="004E27EE"/>
    <w:rsid w:val="004E3305"/>
    <w:rsid w:val="004E4640"/>
    <w:rsid w:val="004E6202"/>
    <w:rsid w:val="004F1ED7"/>
    <w:rsid w:val="004F4A47"/>
    <w:rsid w:val="004F54ED"/>
    <w:rsid w:val="004F57D6"/>
    <w:rsid w:val="004F5AA3"/>
    <w:rsid w:val="004F5D4F"/>
    <w:rsid w:val="004F5ECA"/>
    <w:rsid w:val="004F7573"/>
    <w:rsid w:val="0050067B"/>
    <w:rsid w:val="00500ECF"/>
    <w:rsid w:val="00505573"/>
    <w:rsid w:val="0051230E"/>
    <w:rsid w:val="00513B27"/>
    <w:rsid w:val="00516608"/>
    <w:rsid w:val="005178A7"/>
    <w:rsid w:val="005203AF"/>
    <w:rsid w:val="00520956"/>
    <w:rsid w:val="00525B69"/>
    <w:rsid w:val="00530C3C"/>
    <w:rsid w:val="00531416"/>
    <w:rsid w:val="005328A3"/>
    <w:rsid w:val="00532AE0"/>
    <w:rsid w:val="00533DEB"/>
    <w:rsid w:val="00536463"/>
    <w:rsid w:val="00543DFD"/>
    <w:rsid w:val="00543EF2"/>
    <w:rsid w:val="00547F22"/>
    <w:rsid w:val="00550AC2"/>
    <w:rsid w:val="005538D0"/>
    <w:rsid w:val="0055579F"/>
    <w:rsid w:val="005570D0"/>
    <w:rsid w:val="00557BA2"/>
    <w:rsid w:val="00561592"/>
    <w:rsid w:val="00562597"/>
    <w:rsid w:val="00562C42"/>
    <w:rsid w:val="00564BFD"/>
    <w:rsid w:val="0056500F"/>
    <w:rsid w:val="005702D4"/>
    <w:rsid w:val="005712BD"/>
    <w:rsid w:val="00572DB0"/>
    <w:rsid w:val="005733DD"/>
    <w:rsid w:val="00573440"/>
    <w:rsid w:val="005760C3"/>
    <w:rsid w:val="00582AE7"/>
    <w:rsid w:val="00583704"/>
    <w:rsid w:val="00585126"/>
    <w:rsid w:val="00586EE5"/>
    <w:rsid w:val="00591510"/>
    <w:rsid w:val="005957B1"/>
    <w:rsid w:val="005961C4"/>
    <w:rsid w:val="005A1AB7"/>
    <w:rsid w:val="005A28D4"/>
    <w:rsid w:val="005B147A"/>
    <w:rsid w:val="005B156D"/>
    <w:rsid w:val="005B2040"/>
    <w:rsid w:val="005C256C"/>
    <w:rsid w:val="005C4CE8"/>
    <w:rsid w:val="005C5E42"/>
    <w:rsid w:val="005C5F97"/>
    <w:rsid w:val="005C769C"/>
    <w:rsid w:val="005D1795"/>
    <w:rsid w:val="005D2B70"/>
    <w:rsid w:val="005D30E9"/>
    <w:rsid w:val="005D4530"/>
    <w:rsid w:val="005D4AD5"/>
    <w:rsid w:val="005D4AEE"/>
    <w:rsid w:val="005D5676"/>
    <w:rsid w:val="005D571A"/>
    <w:rsid w:val="005E2D62"/>
    <w:rsid w:val="005E7283"/>
    <w:rsid w:val="005F1580"/>
    <w:rsid w:val="005F16D0"/>
    <w:rsid w:val="005F3ED8"/>
    <w:rsid w:val="005F6535"/>
    <w:rsid w:val="005F665F"/>
    <w:rsid w:val="005F6B57"/>
    <w:rsid w:val="00602CE2"/>
    <w:rsid w:val="00603474"/>
    <w:rsid w:val="0060749E"/>
    <w:rsid w:val="0061139E"/>
    <w:rsid w:val="006149A3"/>
    <w:rsid w:val="00614F6F"/>
    <w:rsid w:val="00615CD3"/>
    <w:rsid w:val="006160E9"/>
    <w:rsid w:val="0061679E"/>
    <w:rsid w:val="00617973"/>
    <w:rsid w:val="00623A8B"/>
    <w:rsid w:val="0063148F"/>
    <w:rsid w:val="0063412F"/>
    <w:rsid w:val="00635EA6"/>
    <w:rsid w:val="0063665C"/>
    <w:rsid w:val="00637F5D"/>
    <w:rsid w:val="006401C9"/>
    <w:rsid w:val="006412AF"/>
    <w:rsid w:val="00641B8C"/>
    <w:rsid w:val="0064370C"/>
    <w:rsid w:val="00647CC2"/>
    <w:rsid w:val="00650026"/>
    <w:rsid w:val="00650FE4"/>
    <w:rsid w:val="006523A2"/>
    <w:rsid w:val="00652E2F"/>
    <w:rsid w:val="00653230"/>
    <w:rsid w:val="006542C9"/>
    <w:rsid w:val="00655B49"/>
    <w:rsid w:val="006612C9"/>
    <w:rsid w:val="0066223B"/>
    <w:rsid w:val="00662383"/>
    <w:rsid w:val="00663422"/>
    <w:rsid w:val="00664DE0"/>
    <w:rsid w:val="006651D9"/>
    <w:rsid w:val="006659D0"/>
    <w:rsid w:val="00666EEF"/>
    <w:rsid w:val="006679D0"/>
    <w:rsid w:val="00667D60"/>
    <w:rsid w:val="006708CE"/>
    <w:rsid w:val="00670943"/>
    <w:rsid w:val="0067133E"/>
    <w:rsid w:val="00681D83"/>
    <w:rsid w:val="00683E48"/>
    <w:rsid w:val="006849AB"/>
    <w:rsid w:val="00684A55"/>
    <w:rsid w:val="00684C14"/>
    <w:rsid w:val="006858BA"/>
    <w:rsid w:val="0069003A"/>
    <w:rsid w:val="006900C2"/>
    <w:rsid w:val="00690B4E"/>
    <w:rsid w:val="00692A7A"/>
    <w:rsid w:val="0069623D"/>
    <w:rsid w:val="00697650"/>
    <w:rsid w:val="00697725"/>
    <w:rsid w:val="006A488E"/>
    <w:rsid w:val="006A4E23"/>
    <w:rsid w:val="006A5071"/>
    <w:rsid w:val="006A5CDB"/>
    <w:rsid w:val="006B07F7"/>
    <w:rsid w:val="006B19C1"/>
    <w:rsid w:val="006B2773"/>
    <w:rsid w:val="006B30A9"/>
    <w:rsid w:val="006B3508"/>
    <w:rsid w:val="006B52DD"/>
    <w:rsid w:val="006B5937"/>
    <w:rsid w:val="006B766D"/>
    <w:rsid w:val="006C0A4C"/>
    <w:rsid w:val="006C0FBE"/>
    <w:rsid w:val="006C1A16"/>
    <w:rsid w:val="006C279E"/>
    <w:rsid w:val="006C4474"/>
    <w:rsid w:val="006C7AA8"/>
    <w:rsid w:val="006D0ADA"/>
    <w:rsid w:val="006D5640"/>
    <w:rsid w:val="006D60BD"/>
    <w:rsid w:val="006E0A09"/>
    <w:rsid w:val="006E0AB1"/>
    <w:rsid w:val="006E1889"/>
    <w:rsid w:val="006E1CC0"/>
    <w:rsid w:val="006E3B6D"/>
    <w:rsid w:val="006E42D5"/>
    <w:rsid w:val="006E5C60"/>
    <w:rsid w:val="006E5E91"/>
    <w:rsid w:val="006E61ED"/>
    <w:rsid w:val="006E68C7"/>
    <w:rsid w:val="006F3170"/>
    <w:rsid w:val="006F3333"/>
    <w:rsid w:val="006F461C"/>
    <w:rsid w:val="006F5106"/>
    <w:rsid w:val="006F6EC7"/>
    <w:rsid w:val="007008EE"/>
    <w:rsid w:val="00701D4D"/>
    <w:rsid w:val="0070267E"/>
    <w:rsid w:val="00706E32"/>
    <w:rsid w:val="00706FA8"/>
    <w:rsid w:val="00710F64"/>
    <w:rsid w:val="00713C7C"/>
    <w:rsid w:val="007148B1"/>
    <w:rsid w:val="00717008"/>
    <w:rsid w:val="00720098"/>
    <w:rsid w:val="0072228C"/>
    <w:rsid w:val="00724D0F"/>
    <w:rsid w:val="007257F2"/>
    <w:rsid w:val="0072588B"/>
    <w:rsid w:val="007308ED"/>
    <w:rsid w:val="007323AE"/>
    <w:rsid w:val="00732B38"/>
    <w:rsid w:val="007331C8"/>
    <w:rsid w:val="00733D4C"/>
    <w:rsid w:val="00735726"/>
    <w:rsid w:val="0073638B"/>
    <w:rsid w:val="00736521"/>
    <w:rsid w:val="0073710B"/>
    <w:rsid w:val="0073745E"/>
    <w:rsid w:val="0074123C"/>
    <w:rsid w:val="007414E1"/>
    <w:rsid w:val="007432D3"/>
    <w:rsid w:val="00744AD4"/>
    <w:rsid w:val="00745D6A"/>
    <w:rsid w:val="007462B0"/>
    <w:rsid w:val="007467EE"/>
    <w:rsid w:val="00746DAE"/>
    <w:rsid w:val="00747FC7"/>
    <w:rsid w:val="007502B4"/>
    <w:rsid w:val="00752A23"/>
    <w:rsid w:val="00752EC2"/>
    <w:rsid w:val="00753B3B"/>
    <w:rsid w:val="00754023"/>
    <w:rsid w:val="007546AF"/>
    <w:rsid w:val="0075625F"/>
    <w:rsid w:val="00761FE9"/>
    <w:rsid w:val="00762EA2"/>
    <w:rsid w:val="00763B88"/>
    <w:rsid w:val="00763E0B"/>
    <w:rsid w:val="00764167"/>
    <w:rsid w:val="0076547F"/>
    <w:rsid w:val="00765934"/>
    <w:rsid w:val="007659CF"/>
    <w:rsid w:val="00770CFB"/>
    <w:rsid w:val="0077451B"/>
    <w:rsid w:val="0078220F"/>
    <w:rsid w:val="007830AC"/>
    <w:rsid w:val="00785061"/>
    <w:rsid w:val="007871AD"/>
    <w:rsid w:val="007873C5"/>
    <w:rsid w:val="007968E2"/>
    <w:rsid w:val="00796E99"/>
    <w:rsid w:val="007B0883"/>
    <w:rsid w:val="007B118D"/>
    <w:rsid w:val="007B1C62"/>
    <w:rsid w:val="007B21C2"/>
    <w:rsid w:val="007B2FC5"/>
    <w:rsid w:val="007B3D4D"/>
    <w:rsid w:val="007B406F"/>
    <w:rsid w:val="007B4EF9"/>
    <w:rsid w:val="007B744C"/>
    <w:rsid w:val="007C14AD"/>
    <w:rsid w:val="007C27B9"/>
    <w:rsid w:val="007C3F1F"/>
    <w:rsid w:val="007C4AE2"/>
    <w:rsid w:val="007C69F8"/>
    <w:rsid w:val="007C7B70"/>
    <w:rsid w:val="007C7F68"/>
    <w:rsid w:val="007D0061"/>
    <w:rsid w:val="007D132A"/>
    <w:rsid w:val="007D29DD"/>
    <w:rsid w:val="007D5971"/>
    <w:rsid w:val="007E002D"/>
    <w:rsid w:val="007E2DFC"/>
    <w:rsid w:val="007E373C"/>
    <w:rsid w:val="007E42C3"/>
    <w:rsid w:val="007E4AE5"/>
    <w:rsid w:val="007E5C09"/>
    <w:rsid w:val="007F4F08"/>
    <w:rsid w:val="007F6182"/>
    <w:rsid w:val="008002CE"/>
    <w:rsid w:val="00801561"/>
    <w:rsid w:val="0080169E"/>
    <w:rsid w:val="0080224B"/>
    <w:rsid w:val="008057D4"/>
    <w:rsid w:val="0080614B"/>
    <w:rsid w:val="00807DD1"/>
    <w:rsid w:val="008134CA"/>
    <w:rsid w:val="00813910"/>
    <w:rsid w:val="00814CAD"/>
    <w:rsid w:val="00815B3E"/>
    <w:rsid w:val="00816DAA"/>
    <w:rsid w:val="00821171"/>
    <w:rsid w:val="00823FE1"/>
    <w:rsid w:val="008261DD"/>
    <w:rsid w:val="0083236E"/>
    <w:rsid w:val="00834529"/>
    <w:rsid w:val="00836161"/>
    <w:rsid w:val="008369F7"/>
    <w:rsid w:val="00840014"/>
    <w:rsid w:val="00840364"/>
    <w:rsid w:val="00841A14"/>
    <w:rsid w:val="0084214F"/>
    <w:rsid w:val="00842474"/>
    <w:rsid w:val="008426AE"/>
    <w:rsid w:val="00843132"/>
    <w:rsid w:val="0084321F"/>
    <w:rsid w:val="008475FE"/>
    <w:rsid w:val="00847D8C"/>
    <w:rsid w:val="00850FDB"/>
    <w:rsid w:val="008537A2"/>
    <w:rsid w:val="0085419D"/>
    <w:rsid w:val="00855E31"/>
    <w:rsid w:val="00860E92"/>
    <w:rsid w:val="00861C8E"/>
    <w:rsid w:val="008637B5"/>
    <w:rsid w:val="0086439F"/>
    <w:rsid w:val="00870429"/>
    <w:rsid w:val="00872734"/>
    <w:rsid w:val="008744F3"/>
    <w:rsid w:val="00874B54"/>
    <w:rsid w:val="00875696"/>
    <w:rsid w:val="008771E9"/>
    <w:rsid w:val="00880016"/>
    <w:rsid w:val="00881751"/>
    <w:rsid w:val="00882C52"/>
    <w:rsid w:val="00883DE7"/>
    <w:rsid w:val="0088453B"/>
    <w:rsid w:val="008860D8"/>
    <w:rsid w:val="00890A0A"/>
    <w:rsid w:val="00892D08"/>
    <w:rsid w:val="00893791"/>
    <w:rsid w:val="008974DC"/>
    <w:rsid w:val="008A0DDF"/>
    <w:rsid w:val="008A34B1"/>
    <w:rsid w:val="008A4DEC"/>
    <w:rsid w:val="008A59EC"/>
    <w:rsid w:val="008A5F47"/>
    <w:rsid w:val="008A796E"/>
    <w:rsid w:val="008B0151"/>
    <w:rsid w:val="008B4532"/>
    <w:rsid w:val="008C5138"/>
    <w:rsid w:val="008D1818"/>
    <w:rsid w:val="008D1E6C"/>
    <w:rsid w:val="008D27EC"/>
    <w:rsid w:val="008D2FBD"/>
    <w:rsid w:val="008D32D7"/>
    <w:rsid w:val="008D371D"/>
    <w:rsid w:val="008D7B26"/>
    <w:rsid w:val="008E06E2"/>
    <w:rsid w:val="008E2A87"/>
    <w:rsid w:val="008E4451"/>
    <w:rsid w:val="008E54D4"/>
    <w:rsid w:val="008E5A6D"/>
    <w:rsid w:val="008F2613"/>
    <w:rsid w:val="008F32DF"/>
    <w:rsid w:val="008F4370"/>
    <w:rsid w:val="008F4D20"/>
    <w:rsid w:val="008F6207"/>
    <w:rsid w:val="008F6397"/>
    <w:rsid w:val="00900419"/>
    <w:rsid w:val="00901A17"/>
    <w:rsid w:val="00901FDA"/>
    <w:rsid w:val="0090271A"/>
    <w:rsid w:val="00903D93"/>
    <w:rsid w:val="00904FBB"/>
    <w:rsid w:val="009068C1"/>
    <w:rsid w:val="00906EE9"/>
    <w:rsid w:val="00907194"/>
    <w:rsid w:val="009111D3"/>
    <w:rsid w:val="00912795"/>
    <w:rsid w:val="009157BB"/>
    <w:rsid w:val="00915856"/>
    <w:rsid w:val="00920126"/>
    <w:rsid w:val="009213BC"/>
    <w:rsid w:val="00923409"/>
    <w:rsid w:val="00932352"/>
    <w:rsid w:val="009362AE"/>
    <w:rsid w:val="00936B38"/>
    <w:rsid w:val="00940CA2"/>
    <w:rsid w:val="0094757D"/>
    <w:rsid w:val="00947EC6"/>
    <w:rsid w:val="00950C18"/>
    <w:rsid w:val="009511E2"/>
    <w:rsid w:val="00951B25"/>
    <w:rsid w:val="00951D01"/>
    <w:rsid w:val="00952F70"/>
    <w:rsid w:val="00954633"/>
    <w:rsid w:val="00962BDE"/>
    <w:rsid w:val="00967220"/>
    <w:rsid w:val="00972B96"/>
    <w:rsid w:val="009737E4"/>
    <w:rsid w:val="00975902"/>
    <w:rsid w:val="009764E8"/>
    <w:rsid w:val="00976B57"/>
    <w:rsid w:val="00982AB8"/>
    <w:rsid w:val="00983B74"/>
    <w:rsid w:val="009876D8"/>
    <w:rsid w:val="00990263"/>
    <w:rsid w:val="00990718"/>
    <w:rsid w:val="00993C11"/>
    <w:rsid w:val="0099776F"/>
    <w:rsid w:val="009A0EFE"/>
    <w:rsid w:val="009A299C"/>
    <w:rsid w:val="009A3960"/>
    <w:rsid w:val="009A4CCC"/>
    <w:rsid w:val="009A5366"/>
    <w:rsid w:val="009A644A"/>
    <w:rsid w:val="009B5940"/>
    <w:rsid w:val="009B6B87"/>
    <w:rsid w:val="009C2DDC"/>
    <w:rsid w:val="009C44AE"/>
    <w:rsid w:val="009C620B"/>
    <w:rsid w:val="009C71A7"/>
    <w:rsid w:val="009D1E80"/>
    <w:rsid w:val="009D49C9"/>
    <w:rsid w:val="009D4A22"/>
    <w:rsid w:val="009D5DE0"/>
    <w:rsid w:val="009D7343"/>
    <w:rsid w:val="009E3FF2"/>
    <w:rsid w:val="009E4B94"/>
    <w:rsid w:val="009E680D"/>
    <w:rsid w:val="009F0018"/>
    <w:rsid w:val="009F116A"/>
    <w:rsid w:val="009F2F14"/>
    <w:rsid w:val="009F4730"/>
    <w:rsid w:val="009F5D19"/>
    <w:rsid w:val="009F7E44"/>
    <w:rsid w:val="00A02746"/>
    <w:rsid w:val="00A03E7F"/>
    <w:rsid w:val="00A040A9"/>
    <w:rsid w:val="00A07CCE"/>
    <w:rsid w:val="00A12608"/>
    <w:rsid w:val="00A12C05"/>
    <w:rsid w:val="00A14179"/>
    <w:rsid w:val="00A163FD"/>
    <w:rsid w:val="00A171F1"/>
    <w:rsid w:val="00A202D6"/>
    <w:rsid w:val="00A238D8"/>
    <w:rsid w:val="00A27A90"/>
    <w:rsid w:val="00A308D5"/>
    <w:rsid w:val="00A30942"/>
    <w:rsid w:val="00A31731"/>
    <w:rsid w:val="00A36770"/>
    <w:rsid w:val="00A44646"/>
    <w:rsid w:val="00A44CFA"/>
    <w:rsid w:val="00A45355"/>
    <w:rsid w:val="00A5012F"/>
    <w:rsid w:val="00A539A2"/>
    <w:rsid w:val="00A55499"/>
    <w:rsid w:val="00A55C20"/>
    <w:rsid w:val="00A64256"/>
    <w:rsid w:val="00A65F38"/>
    <w:rsid w:val="00A70C58"/>
    <w:rsid w:val="00A7185A"/>
    <w:rsid w:val="00A72BEB"/>
    <w:rsid w:val="00A745B9"/>
    <w:rsid w:val="00A7677C"/>
    <w:rsid w:val="00A776D7"/>
    <w:rsid w:val="00A84F08"/>
    <w:rsid w:val="00A87D60"/>
    <w:rsid w:val="00A91DA5"/>
    <w:rsid w:val="00A92FF6"/>
    <w:rsid w:val="00A93F38"/>
    <w:rsid w:val="00A94495"/>
    <w:rsid w:val="00A95221"/>
    <w:rsid w:val="00A9680D"/>
    <w:rsid w:val="00AA2230"/>
    <w:rsid w:val="00AA616E"/>
    <w:rsid w:val="00AA6278"/>
    <w:rsid w:val="00AA68D1"/>
    <w:rsid w:val="00AA6CEE"/>
    <w:rsid w:val="00AB115D"/>
    <w:rsid w:val="00AB288A"/>
    <w:rsid w:val="00AB4582"/>
    <w:rsid w:val="00AB4EE2"/>
    <w:rsid w:val="00AB664A"/>
    <w:rsid w:val="00AC1359"/>
    <w:rsid w:val="00AC1E3E"/>
    <w:rsid w:val="00AC35E6"/>
    <w:rsid w:val="00AC6A8C"/>
    <w:rsid w:val="00AD53CA"/>
    <w:rsid w:val="00AD5F89"/>
    <w:rsid w:val="00AD691F"/>
    <w:rsid w:val="00AE0126"/>
    <w:rsid w:val="00AE070A"/>
    <w:rsid w:val="00AF1D02"/>
    <w:rsid w:val="00AF3123"/>
    <w:rsid w:val="00AF76E3"/>
    <w:rsid w:val="00B00D92"/>
    <w:rsid w:val="00B01724"/>
    <w:rsid w:val="00B0422A"/>
    <w:rsid w:val="00B06877"/>
    <w:rsid w:val="00B118AC"/>
    <w:rsid w:val="00B11AFB"/>
    <w:rsid w:val="00B11D2C"/>
    <w:rsid w:val="00B1331B"/>
    <w:rsid w:val="00B13AC6"/>
    <w:rsid w:val="00B16810"/>
    <w:rsid w:val="00B16F68"/>
    <w:rsid w:val="00B22B17"/>
    <w:rsid w:val="00B23E21"/>
    <w:rsid w:val="00B24E70"/>
    <w:rsid w:val="00B3014F"/>
    <w:rsid w:val="00B3255D"/>
    <w:rsid w:val="00B342AA"/>
    <w:rsid w:val="00B35A79"/>
    <w:rsid w:val="00B36594"/>
    <w:rsid w:val="00B36877"/>
    <w:rsid w:val="00B42BBD"/>
    <w:rsid w:val="00B4402D"/>
    <w:rsid w:val="00B46445"/>
    <w:rsid w:val="00B501A2"/>
    <w:rsid w:val="00B503D6"/>
    <w:rsid w:val="00B50F1E"/>
    <w:rsid w:val="00B54E60"/>
    <w:rsid w:val="00B625A6"/>
    <w:rsid w:val="00B639A3"/>
    <w:rsid w:val="00B64B26"/>
    <w:rsid w:val="00B64F18"/>
    <w:rsid w:val="00B66B1B"/>
    <w:rsid w:val="00B70A80"/>
    <w:rsid w:val="00B71C1A"/>
    <w:rsid w:val="00B71ECA"/>
    <w:rsid w:val="00B72178"/>
    <w:rsid w:val="00B72381"/>
    <w:rsid w:val="00B724E0"/>
    <w:rsid w:val="00B75255"/>
    <w:rsid w:val="00B77308"/>
    <w:rsid w:val="00B872D3"/>
    <w:rsid w:val="00B87BE6"/>
    <w:rsid w:val="00B87CE7"/>
    <w:rsid w:val="00B93E0B"/>
    <w:rsid w:val="00B97690"/>
    <w:rsid w:val="00BA0D05"/>
    <w:rsid w:val="00BA3378"/>
    <w:rsid w:val="00BA391C"/>
    <w:rsid w:val="00BA3EE8"/>
    <w:rsid w:val="00BB37D8"/>
    <w:rsid w:val="00BB3988"/>
    <w:rsid w:val="00BB4255"/>
    <w:rsid w:val="00BB4F42"/>
    <w:rsid w:val="00BB539A"/>
    <w:rsid w:val="00BC1108"/>
    <w:rsid w:val="00BC3369"/>
    <w:rsid w:val="00BC3943"/>
    <w:rsid w:val="00BD35FA"/>
    <w:rsid w:val="00BD3EA9"/>
    <w:rsid w:val="00BD404E"/>
    <w:rsid w:val="00BD4E4B"/>
    <w:rsid w:val="00BE0C7F"/>
    <w:rsid w:val="00BE11B0"/>
    <w:rsid w:val="00BE3EC8"/>
    <w:rsid w:val="00BF1A85"/>
    <w:rsid w:val="00C01A13"/>
    <w:rsid w:val="00C0438B"/>
    <w:rsid w:val="00C04512"/>
    <w:rsid w:val="00C04DDC"/>
    <w:rsid w:val="00C05D28"/>
    <w:rsid w:val="00C06E8B"/>
    <w:rsid w:val="00C06F4D"/>
    <w:rsid w:val="00C079E1"/>
    <w:rsid w:val="00C111D7"/>
    <w:rsid w:val="00C124B7"/>
    <w:rsid w:val="00C13FBF"/>
    <w:rsid w:val="00C14F66"/>
    <w:rsid w:val="00C2018C"/>
    <w:rsid w:val="00C20759"/>
    <w:rsid w:val="00C2427E"/>
    <w:rsid w:val="00C243C4"/>
    <w:rsid w:val="00C26252"/>
    <w:rsid w:val="00C275E4"/>
    <w:rsid w:val="00C324E9"/>
    <w:rsid w:val="00C357EF"/>
    <w:rsid w:val="00C36EF6"/>
    <w:rsid w:val="00C41E02"/>
    <w:rsid w:val="00C42919"/>
    <w:rsid w:val="00C44288"/>
    <w:rsid w:val="00C50054"/>
    <w:rsid w:val="00C5049E"/>
    <w:rsid w:val="00C5083D"/>
    <w:rsid w:val="00C50AFE"/>
    <w:rsid w:val="00C51205"/>
    <w:rsid w:val="00C5307A"/>
    <w:rsid w:val="00C53FE6"/>
    <w:rsid w:val="00C541F6"/>
    <w:rsid w:val="00C54BA5"/>
    <w:rsid w:val="00C56394"/>
    <w:rsid w:val="00C60295"/>
    <w:rsid w:val="00C6399B"/>
    <w:rsid w:val="00C642D2"/>
    <w:rsid w:val="00C700F7"/>
    <w:rsid w:val="00C70A65"/>
    <w:rsid w:val="00C72D20"/>
    <w:rsid w:val="00C74068"/>
    <w:rsid w:val="00C75403"/>
    <w:rsid w:val="00C766FF"/>
    <w:rsid w:val="00C77806"/>
    <w:rsid w:val="00C81F6D"/>
    <w:rsid w:val="00C82E9D"/>
    <w:rsid w:val="00C844CE"/>
    <w:rsid w:val="00C9274A"/>
    <w:rsid w:val="00C94D90"/>
    <w:rsid w:val="00C97D91"/>
    <w:rsid w:val="00CA0A7D"/>
    <w:rsid w:val="00CA466F"/>
    <w:rsid w:val="00CA5847"/>
    <w:rsid w:val="00CA692E"/>
    <w:rsid w:val="00CA6A15"/>
    <w:rsid w:val="00CA73CB"/>
    <w:rsid w:val="00CA7914"/>
    <w:rsid w:val="00CB0B2C"/>
    <w:rsid w:val="00CB110F"/>
    <w:rsid w:val="00CB2ABC"/>
    <w:rsid w:val="00CB5B23"/>
    <w:rsid w:val="00CB7F04"/>
    <w:rsid w:val="00CC1287"/>
    <w:rsid w:val="00CC283E"/>
    <w:rsid w:val="00CC2A46"/>
    <w:rsid w:val="00CC491C"/>
    <w:rsid w:val="00CC50E7"/>
    <w:rsid w:val="00CC557A"/>
    <w:rsid w:val="00CC6322"/>
    <w:rsid w:val="00CD5001"/>
    <w:rsid w:val="00CD7B25"/>
    <w:rsid w:val="00CD7D26"/>
    <w:rsid w:val="00CE0EC1"/>
    <w:rsid w:val="00CE24EA"/>
    <w:rsid w:val="00CE4098"/>
    <w:rsid w:val="00CE5168"/>
    <w:rsid w:val="00CE55D9"/>
    <w:rsid w:val="00CE7C0B"/>
    <w:rsid w:val="00CF194E"/>
    <w:rsid w:val="00CF2E3D"/>
    <w:rsid w:val="00CF303D"/>
    <w:rsid w:val="00CF4134"/>
    <w:rsid w:val="00CF4273"/>
    <w:rsid w:val="00CF4295"/>
    <w:rsid w:val="00CF7007"/>
    <w:rsid w:val="00CF742B"/>
    <w:rsid w:val="00CF7E2C"/>
    <w:rsid w:val="00D03550"/>
    <w:rsid w:val="00D05351"/>
    <w:rsid w:val="00D06DD3"/>
    <w:rsid w:val="00D06E44"/>
    <w:rsid w:val="00D12F3A"/>
    <w:rsid w:val="00D13E56"/>
    <w:rsid w:val="00D1421B"/>
    <w:rsid w:val="00D1531F"/>
    <w:rsid w:val="00D160D9"/>
    <w:rsid w:val="00D1783E"/>
    <w:rsid w:val="00D20F87"/>
    <w:rsid w:val="00D25C2E"/>
    <w:rsid w:val="00D27D0E"/>
    <w:rsid w:val="00D3752F"/>
    <w:rsid w:val="00D379C6"/>
    <w:rsid w:val="00D4134E"/>
    <w:rsid w:val="00D435B1"/>
    <w:rsid w:val="00D4542F"/>
    <w:rsid w:val="00D53670"/>
    <w:rsid w:val="00D54B92"/>
    <w:rsid w:val="00D54E3C"/>
    <w:rsid w:val="00D54F10"/>
    <w:rsid w:val="00D56CD5"/>
    <w:rsid w:val="00D62A7E"/>
    <w:rsid w:val="00D64FF9"/>
    <w:rsid w:val="00D66E60"/>
    <w:rsid w:val="00D74806"/>
    <w:rsid w:val="00D75EBD"/>
    <w:rsid w:val="00D80C7D"/>
    <w:rsid w:val="00D82F89"/>
    <w:rsid w:val="00D85806"/>
    <w:rsid w:val="00D90CAF"/>
    <w:rsid w:val="00D915ED"/>
    <w:rsid w:val="00D93BA4"/>
    <w:rsid w:val="00D96141"/>
    <w:rsid w:val="00D9623C"/>
    <w:rsid w:val="00D96F3C"/>
    <w:rsid w:val="00DA2518"/>
    <w:rsid w:val="00DA3998"/>
    <w:rsid w:val="00DA54DC"/>
    <w:rsid w:val="00DA7352"/>
    <w:rsid w:val="00DB075B"/>
    <w:rsid w:val="00DB31AF"/>
    <w:rsid w:val="00DB69C3"/>
    <w:rsid w:val="00DC1627"/>
    <w:rsid w:val="00DC2085"/>
    <w:rsid w:val="00DC246F"/>
    <w:rsid w:val="00DC50BF"/>
    <w:rsid w:val="00DC61BD"/>
    <w:rsid w:val="00DD1869"/>
    <w:rsid w:val="00DD1936"/>
    <w:rsid w:val="00DD5A23"/>
    <w:rsid w:val="00DE2B28"/>
    <w:rsid w:val="00DE3D90"/>
    <w:rsid w:val="00DF027F"/>
    <w:rsid w:val="00DF1636"/>
    <w:rsid w:val="00DF6B04"/>
    <w:rsid w:val="00E027CA"/>
    <w:rsid w:val="00E02F80"/>
    <w:rsid w:val="00E11790"/>
    <w:rsid w:val="00E11A29"/>
    <w:rsid w:val="00E1243D"/>
    <w:rsid w:val="00E12833"/>
    <w:rsid w:val="00E1421D"/>
    <w:rsid w:val="00E14C15"/>
    <w:rsid w:val="00E152A2"/>
    <w:rsid w:val="00E155C9"/>
    <w:rsid w:val="00E161DA"/>
    <w:rsid w:val="00E2108C"/>
    <w:rsid w:val="00E219E3"/>
    <w:rsid w:val="00E241FA"/>
    <w:rsid w:val="00E24BB1"/>
    <w:rsid w:val="00E26D7A"/>
    <w:rsid w:val="00E30441"/>
    <w:rsid w:val="00E30B10"/>
    <w:rsid w:val="00E333F0"/>
    <w:rsid w:val="00E34802"/>
    <w:rsid w:val="00E356CA"/>
    <w:rsid w:val="00E3634D"/>
    <w:rsid w:val="00E4124C"/>
    <w:rsid w:val="00E52253"/>
    <w:rsid w:val="00E53EE9"/>
    <w:rsid w:val="00E55BDD"/>
    <w:rsid w:val="00E561A1"/>
    <w:rsid w:val="00E56831"/>
    <w:rsid w:val="00E60C1E"/>
    <w:rsid w:val="00E651FD"/>
    <w:rsid w:val="00E65343"/>
    <w:rsid w:val="00E65610"/>
    <w:rsid w:val="00E66ACD"/>
    <w:rsid w:val="00E66F17"/>
    <w:rsid w:val="00E678A5"/>
    <w:rsid w:val="00E71285"/>
    <w:rsid w:val="00E7147A"/>
    <w:rsid w:val="00E73440"/>
    <w:rsid w:val="00E76EA3"/>
    <w:rsid w:val="00E80E90"/>
    <w:rsid w:val="00E815E4"/>
    <w:rsid w:val="00E8171C"/>
    <w:rsid w:val="00E81E9D"/>
    <w:rsid w:val="00E83B94"/>
    <w:rsid w:val="00E83F90"/>
    <w:rsid w:val="00E85907"/>
    <w:rsid w:val="00E86B05"/>
    <w:rsid w:val="00E87ECC"/>
    <w:rsid w:val="00E9028A"/>
    <w:rsid w:val="00E92B2C"/>
    <w:rsid w:val="00E935C2"/>
    <w:rsid w:val="00E95188"/>
    <w:rsid w:val="00E97AC2"/>
    <w:rsid w:val="00EA1C67"/>
    <w:rsid w:val="00EA2021"/>
    <w:rsid w:val="00EA6D56"/>
    <w:rsid w:val="00EA7E6D"/>
    <w:rsid w:val="00EB18BD"/>
    <w:rsid w:val="00EB1CD0"/>
    <w:rsid w:val="00EB6AF9"/>
    <w:rsid w:val="00EC20EF"/>
    <w:rsid w:val="00EC2850"/>
    <w:rsid w:val="00EC28FB"/>
    <w:rsid w:val="00EC365D"/>
    <w:rsid w:val="00EC3EE5"/>
    <w:rsid w:val="00EC470F"/>
    <w:rsid w:val="00EC47F4"/>
    <w:rsid w:val="00EC5A02"/>
    <w:rsid w:val="00EC7157"/>
    <w:rsid w:val="00ED1973"/>
    <w:rsid w:val="00ED1ECD"/>
    <w:rsid w:val="00ED29C6"/>
    <w:rsid w:val="00ED2A1A"/>
    <w:rsid w:val="00ED3C2B"/>
    <w:rsid w:val="00ED50B4"/>
    <w:rsid w:val="00ED51FA"/>
    <w:rsid w:val="00ED5C07"/>
    <w:rsid w:val="00ED6EC5"/>
    <w:rsid w:val="00ED73F5"/>
    <w:rsid w:val="00EE2B8C"/>
    <w:rsid w:val="00EE4FF7"/>
    <w:rsid w:val="00EF1BC4"/>
    <w:rsid w:val="00EF394B"/>
    <w:rsid w:val="00EF5F92"/>
    <w:rsid w:val="00EF693F"/>
    <w:rsid w:val="00F01398"/>
    <w:rsid w:val="00F02125"/>
    <w:rsid w:val="00F02F1D"/>
    <w:rsid w:val="00F0405C"/>
    <w:rsid w:val="00F04788"/>
    <w:rsid w:val="00F05F72"/>
    <w:rsid w:val="00F153B9"/>
    <w:rsid w:val="00F20308"/>
    <w:rsid w:val="00F23293"/>
    <w:rsid w:val="00F233E7"/>
    <w:rsid w:val="00F26043"/>
    <w:rsid w:val="00F272BB"/>
    <w:rsid w:val="00F307DF"/>
    <w:rsid w:val="00F328A5"/>
    <w:rsid w:val="00F33056"/>
    <w:rsid w:val="00F3325E"/>
    <w:rsid w:val="00F33B0B"/>
    <w:rsid w:val="00F34676"/>
    <w:rsid w:val="00F35C9F"/>
    <w:rsid w:val="00F36E7C"/>
    <w:rsid w:val="00F37292"/>
    <w:rsid w:val="00F378A6"/>
    <w:rsid w:val="00F40149"/>
    <w:rsid w:val="00F40EED"/>
    <w:rsid w:val="00F4106C"/>
    <w:rsid w:val="00F4369A"/>
    <w:rsid w:val="00F44851"/>
    <w:rsid w:val="00F465EB"/>
    <w:rsid w:val="00F479FC"/>
    <w:rsid w:val="00F50260"/>
    <w:rsid w:val="00F511FA"/>
    <w:rsid w:val="00F5208D"/>
    <w:rsid w:val="00F5337C"/>
    <w:rsid w:val="00F560CB"/>
    <w:rsid w:val="00F56739"/>
    <w:rsid w:val="00F57002"/>
    <w:rsid w:val="00F57F4A"/>
    <w:rsid w:val="00F610BC"/>
    <w:rsid w:val="00F6162F"/>
    <w:rsid w:val="00F6224C"/>
    <w:rsid w:val="00F62510"/>
    <w:rsid w:val="00F63B0A"/>
    <w:rsid w:val="00F709BE"/>
    <w:rsid w:val="00F710A5"/>
    <w:rsid w:val="00F71950"/>
    <w:rsid w:val="00F72444"/>
    <w:rsid w:val="00F73354"/>
    <w:rsid w:val="00F750A9"/>
    <w:rsid w:val="00F77C44"/>
    <w:rsid w:val="00F80A4F"/>
    <w:rsid w:val="00F818E0"/>
    <w:rsid w:val="00F8282C"/>
    <w:rsid w:val="00F8389F"/>
    <w:rsid w:val="00F864D7"/>
    <w:rsid w:val="00F87334"/>
    <w:rsid w:val="00F87AF8"/>
    <w:rsid w:val="00F92B7C"/>
    <w:rsid w:val="00F93228"/>
    <w:rsid w:val="00F9667F"/>
    <w:rsid w:val="00F97FD1"/>
    <w:rsid w:val="00FA083F"/>
    <w:rsid w:val="00FA12CA"/>
    <w:rsid w:val="00FA4996"/>
    <w:rsid w:val="00FA5579"/>
    <w:rsid w:val="00FA676E"/>
    <w:rsid w:val="00FA6DB6"/>
    <w:rsid w:val="00FB03A3"/>
    <w:rsid w:val="00FB0817"/>
    <w:rsid w:val="00FB0979"/>
    <w:rsid w:val="00FB38E6"/>
    <w:rsid w:val="00FB4B33"/>
    <w:rsid w:val="00FB59E6"/>
    <w:rsid w:val="00FB796D"/>
    <w:rsid w:val="00FC136B"/>
    <w:rsid w:val="00FC2A10"/>
    <w:rsid w:val="00FC39F9"/>
    <w:rsid w:val="00FC555B"/>
    <w:rsid w:val="00FC5D49"/>
    <w:rsid w:val="00FE1CFE"/>
    <w:rsid w:val="00FE209E"/>
    <w:rsid w:val="00FE230C"/>
    <w:rsid w:val="00FE2C9C"/>
    <w:rsid w:val="00FE4348"/>
    <w:rsid w:val="00FF078F"/>
    <w:rsid w:val="00FF0915"/>
    <w:rsid w:val="00FF158D"/>
    <w:rsid w:val="00FF2DC8"/>
    <w:rsid w:val="00FF44C1"/>
    <w:rsid w:val="00FF482B"/>
    <w:rsid w:val="00FF489F"/>
    <w:rsid w:val="00FF5C81"/>
    <w:rsid w:val="00FF68EB"/>
    <w:rsid w:val="00FF6EFE"/>
    <w:rsid w:val="00FF708E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99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iPriority="99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86028"/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3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3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3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3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3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qFormat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cs-CZ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99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539A2"/>
    <w:rPr>
      <w:lang w:val="cs-CZ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qFormat/>
    <w:rsid w:val="000162D0"/>
    <w:rPr>
      <w:i/>
      <w:iCs/>
      <w:lang w:val="cs-CZ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cs-CZ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2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16607D"/>
    <w:pPr>
      <w:numPr>
        <w:numId w:val="14"/>
      </w:numPr>
    </w:pPr>
  </w:style>
  <w:style w:type="numbering" w:styleId="1ai">
    <w:name w:val="Outline List 1"/>
    <w:basedOn w:val="Bezseznamu"/>
    <w:semiHidden/>
    <w:rsid w:val="0016607D"/>
    <w:pPr>
      <w:numPr>
        <w:numId w:val="15"/>
      </w:numPr>
    </w:pPr>
  </w:style>
  <w:style w:type="numbering" w:styleId="lnekoddl">
    <w:name w:val="Outline List 3"/>
    <w:basedOn w:val="Bezseznamu"/>
    <w:semiHidden/>
    <w:rsid w:val="0016607D"/>
    <w:pPr>
      <w:numPr>
        <w:numId w:val="16"/>
      </w:numPr>
    </w:pPr>
  </w:style>
  <w:style w:type="paragraph" w:customStyle="1" w:styleId="Normal-Intentedfor">
    <w:name w:val="Normal - Intented for"/>
    <w:basedOn w:val="Normal-Documentdatatext"/>
    <w:semiHidden/>
    <w:rsid w:val="0016607D"/>
  </w:style>
  <w:style w:type="paragraph" w:customStyle="1" w:styleId="Normal-TOCHeading">
    <w:name w:val="Normal - TOC Heading"/>
    <w:basedOn w:val="Normln"/>
    <w:next w:val="Normln"/>
    <w:rsid w:val="0016607D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16607D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16607D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semiHidden/>
    <w:rsid w:val="0016607D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16607D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16607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16607D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16607D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16607D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16607D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16607D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16607D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16607D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rsid w:val="0016607D"/>
    <w:rPr>
      <w:rFonts w:eastAsia="Times New Roman" w:cs="Times New Roman"/>
      <w:b/>
      <w:caps/>
      <w:color w:val="4D4D4D"/>
      <w:sz w:val="60"/>
      <w:szCs w:val="24"/>
      <w:lang w:val="cs-CZ" w:eastAsia="da-DK"/>
    </w:rPr>
  </w:style>
  <w:style w:type="paragraph" w:customStyle="1" w:styleId="Normal-NoteHeading">
    <w:name w:val="Normal - Note Heading"/>
    <w:basedOn w:val="Normln"/>
    <w:rsid w:val="0016607D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16607D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16607D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eastAsia="da-DK"/>
    </w:rPr>
  </w:style>
  <w:style w:type="paragraph" w:customStyle="1" w:styleId="Normal-RevisionData">
    <w:name w:val="Normal - Revision Data"/>
    <w:basedOn w:val="Normln"/>
    <w:rsid w:val="0016607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rsid w:val="0016607D"/>
    <w:rPr>
      <w:rFonts w:eastAsia="Times New Roman" w:cs="Times New Roman"/>
      <w:b/>
      <w:caps/>
      <w:color w:val="009DE0"/>
      <w:sz w:val="60"/>
      <w:szCs w:val="24"/>
      <w:lang w:val="cs-CZ" w:eastAsia="da-DK"/>
    </w:rPr>
  </w:style>
  <w:style w:type="character" w:customStyle="1" w:styleId="TemplateChar">
    <w:name w:val="Template Char"/>
    <w:basedOn w:val="Standardnpsmoodstavce"/>
    <w:link w:val="Template"/>
    <w:semiHidden/>
    <w:rsid w:val="0016607D"/>
    <w:rPr>
      <w:noProof/>
      <w:sz w:val="14"/>
      <w:lang w:val="cs-CZ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rsid w:val="0016607D"/>
    <w:rPr>
      <w:rFonts w:eastAsia="Times New Roman" w:cs="Times New Roman"/>
      <w:b/>
      <w:caps/>
      <w:noProof/>
      <w:color w:val="009DE0"/>
      <w:sz w:val="22"/>
      <w:lang w:val="cs-CZ"/>
    </w:rPr>
  </w:style>
  <w:style w:type="paragraph" w:customStyle="1" w:styleId="Template-Stylerefheader">
    <w:name w:val="Template - Styleref header"/>
    <w:basedOn w:val="Zhlav"/>
    <w:semiHidden/>
    <w:rsid w:val="0016607D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eastAsia="da-DK"/>
    </w:rPr>
  </w:style>
  <w:style w:type="paragraph" w:customStyle="1" w:styleId="Normal-Ref">
    <w:name w:val="Normal - Ref"/>
    <w:basedOn w:val="Normln"/>
    <w:semiHidden/>
    <w:rsid w:val="0016607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16607D"/>
  </w:style>
  <w:style w:type="paragraph" w:customStyle="1" w:styleId="Normal-Optional2">
    <w:name w:val="Normal - Optional 2"/>
    <w:basedOn w:val="Normal-RevisionDataText"/>
    <w:semiHidden/>
    <w:rsid w:val="0016607D"/>
  </w:style>
  <w:style w:type="paragraph" w:customStyle="1" w:styleId="Normal-SupplementTOC1">
    <w:name w:val="Normal - Supplement TOC1"/>
    <w:basedOn w:val="Normln"/>
    <w:next w:val="Normal-SupplementTOC2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16607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16607D"/>
    <w:pPr>
      <w:numPr>
        <w:numId w:val="19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16607D"/>
    <w:pPr>
      <w:numPr>
        <w:numId w:val="18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16607D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16607D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16607D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16607D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eastAsia="da-DK"/>
    </w:rPr>
  </w:style>
  <w:style w:type="paragraph" w:customStyle="1" w:styleId="RamBullet1">
    <w:name w:val="Ram Bullet 1"/>
    <w:basedOn w:val="Normln"/>
    <w:link w:val="RamBullet1Char"/>
    <w:rsid w:val="0016607D"/>
    <w:pPr>
      <w:numPr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16607D"/>
    <w:pPr>
      <w:keepLines w:val="0"/>
      <w:pageBreakBefore w:val="0"/>
      <w:numPr>
        <w:numId w:val="0"/>
      </w:numPr>
      <w:tabs>
        <w:tab w:val="num" w:pos="0"/>
      </w:tabs>
      <w:suppressAutoHyphens w:val="0"/>
      <w:spacing w:after="230"/>
      <w:ind w:left="-227" w:hanging="624"/>
      <w:contextualSpacing w:val="0"/>
      <w:outlineLvl w:val="9"/>
    </w:pPr>
    <w:rPr>
      <w:rFonts w:eastAsia="Times New Roman" w:cs="Arial"/>
      <w:color w:val="009DE0"/>
      <w:szCs w:val="32"/>
      <w:lang w:eastAsia="da-DK"/>
    </w:rPr>
  </w:style>
  <w:style w:type="paragraph" w:customStyle="1" w:styleId="Heading2-NOTTOC">
    <w:name w:val="Heading 2 - NOT TOC"/>
    <w:basedOn w:val="Nadpis2"/>
    <w:rsid w:val="0016607D"/>
    <w:pPr>
      <w:keepLines w:val="0"/>
      <w:numPr>
        <w:numId w:val="11"/>
      </w:numPr>
      <w:suppressAutoHyphens w:val="0"/>
      <w:spacing w:before="0" w:line="240" w:lineRule="atLeast"/>
      <w:ind w:left="624" w:hanging="1475"/>
      <w:contextualSpacing w:val="0"/>
      <w:outlineLvl w:val="9"/>
    </w:pPr>
    <w:rPr>
      <w:rFonts w:eastAsia="Times New Roman" w:cs="Arial"/>
      <w:iCs/>
      <w:sz w:val="18"/>
      <w:szCs w:val="28"/>
      <w:lang w:eastAsia="da-DK"/>
    </w:rPr>
  </w:style>
  <w:style w:type="paragraph" w:customStyle="1" w:styleId="Heading3-NOTTOC">
    <w:name w:val="Heading 3 - NOT TOC"/>
    <w:basedOn w:val="Nadpis3"/>
    <w:rsid w:val="0016607D"/>
    <w:pPr>
      <w:keepLines w:val="0"/>
      <w:numPr>
        <w:numId w:val="11"/>
      </w:numPr>
      <w:tabs>
        <w:tab w:val="num" w:pos="0"/>
      </w:tabs>
      <w:spacing w:before="0" w:line="240" w:lineRule="atLeast"/>
      <w:ind w:left="624" w:hanging="1475"/>
      <w:contextualSpacing w:val="0"/>
      <w:outlineLvl w:val="9"/>
    </w:pPr>
    <w:rPr>
      <w:rFonts w:eastAsia="Times New Roman" w:cs="Arial"/>
      <w:caps w:val="0"/>
      <w:szCs w:val="26"/>
      <w:lang w:eastAsia="da-DK"/>
    </w:rPr>
  </w:style>
  <w:style w:type="paragraph" w:customStyle="1" w:styleId="Heading4-NOTTOC">
    <w:name w:val="Heading 4 - NOT TOC"/>
    <w:basedOn w:val="Nadpis4"/>
    <w:rsid w:val="0016607D"/>
    <w:pPr>
      <w:keepLines w:val="0"/>
      <w:numPr>
        <w:numId w:val="11"/>
      </w:numPr>
      <w:tabs>
        <w:tab w:val="num" w:pos="284"/>
      </w:tabs>
      <w:spacing w:before="0" w:line="240" w:lineRule="atLeast"/>
      <w:ind w:left="283" w:hanging="907"/>
      <w:contextualSpacing w:val="0"/>
      <w:outlineLvl w:val="9"/>
    </w:pPr>
    <w:rPr>
      <w:rFonts w:eastAsia="Times New Roman" w:cs="Times New Roman"/>
      <w:iCs w:val="0"/>
      <w:szCs w:val="28"/>
      <w:lang w:eastAsia="da-DK"/>
    </w:rPr>
  </w:style>
  <w:style w:type="paragraph" w:customStyle="1" w:styleId="Normal-Revleadtext">
    <w:name w:val="Normal - Rev lead text"/>
    <w:basedOn w:val="Normal-RevisionData"/>
    <w:rsid w:val="0016607D"/>
    <w:pPr>
      <w:spacing w:after="120"/>
    </w:pPr>
  </w:style>
  <w:style w:type="paragraph" w:customStyle="1" w:styleId="RamBullet2">
    <w:name w:val="Ram Bullet 2"/>
    <w:basedOn w:val="Normln"/>
    <w:rsid w:val="0016607D"/>
    <w:pPr>
      <w:numPr>
        <w:ilvl w:val="1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16607D"/>
    <w:pPr>
      <w:numPr>
        <w:ilvl w:val="2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16607D"/>
    <w:pPr>
      <w:numPr>
        <w:ilvl w:val="3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16607D"/>
    <w:pPr>
      <w:numPr>
        <w:ilvl w:val="4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16607D"/>
    <w:pPr>
      <w:numPr>
        <w:ilvl w:val="5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16607D"/>
    <w:pPr>
      <w:numPr>
        <w:ilvl w:val="6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16607D"/>
    <w:pPr>
      <w:numPr>
        <w:ilvl w:val="7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16607D"/>
    <w:pPr>
      <w:numPr>
        <w:ilvl w:val="8"/>
        <w:numId w:val="20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16607D"/>
  </w:style>
  <w:style w:type="paragraph" w:customStyle="1" w:styleId="RamBullet">
    <w:name w:val="Ram Bullet"/>
    <w:basedOn w:val="RamBullet1"/>
    <w:rsid w:val="0016607D"/>
  </w:style>
  <w:style w:type="paragraph" w:customStyle="1" w:styleId="StyleBodyTextAfter12pt">
    <w:name w:val="Style Body Text + After:  12 pt"/>
    <w:basedOn w:val="Zkladntext"/>
    <w:rsid w:val="0016607D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rsid w:val="0016607D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16607D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</w:rPr>
  </w:style>
  <w:style w:type="character" w:customStyle="1" w:styleId="RamBullet1Char">
    <w:name w:val="Ram Bullet 1 Char"/>
    <w:basedOn w:val="Standardnpsmoodstavce"/>
    <w:link w:val="RamBullet1"/>
    <w:rsid w:val="0016607D"/>
    <w:rPr>
      <w:rFonts w:eastAsia="Times New Roman" w:cs="Times New Roman"/>
      <w:szCs w:val="20"/>
    </w:rPr>
  </w:style>
  <w:style w:type="character" w:customStyle="1" w:styleId="shorttext">
    <w:name w:val="short_text"/>
    <w:basedOn w:val="Standardnpsmoodstavce"/>
    <w:rsid w:val="0016607D"/>
  </w:style>
  <w:style w:type="paragraph" w:customStyle="1" w:styleId="Frontpage1">
    <w:name w:val="Frontpage1"/>
    <w:basedOn w:val="Normal-FrontpageHeading1"/>
    <w:link w:val="Frontpage1Char"/>
    <w:qFormat/>
    <w:rsid w:val="0016607D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16607D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16607D"/>
    <w:rPr>
      <w:rFonts w:eastAsia="Times New Roman" w:cs="Times New Roman"/>
      <w:b/>
      <w:caps/>
      <w:color w:val="4D4D4D"/>
      <w:sz w:val="50"/>
      <w:szCs w:val="50"/>
      <w:lang w:val="cs-CZ" w:eastAsia="da-DK"/>
    </w:rPr>
  </w:style>
  <w:style w:type="character" w:customStyle="1" w:styleId="Frontpage2Char">
    <w:name w:val="Frontpage2 Char"/>
    <w:basedOn w:val="Normal-FrontpageHeading2Char"/>
    <w:link w:val="Frontpage2"/>
    <w:rsid w:val="0016607D"/>
    <w:rPr>
      <w:rFonts w:eastAsia="Times New Roman" w:cs="Times New Roman"/>
      <w:b/>
      <w:caps/>
      <w:color w:val="009DE0"/>
      <w:sz w:val="50"/>
      <w:szCs w:val="50"/>
      <w:lang w:val="cs-CZ" w:eastAsia="da-DK"/>
    </w:rPr>
  </w:style>
  <w:style w:type="paragraph" w:customStyle="1" w:styleId="Uddevalla-BulletList">
    <w:name w:val="Uddevalla - Bullet List"/>
    <w:basedOn w:val="Seznamsodrkami"/>
    <w:rsid w:val="0016607D"/>
    <w:pPr>
      <w:numPr>
        <w:numId w:val="0"/>
      </w:numPr>
      <w:tabs>
        <w:tab w:val="left" w:pos="624"/>
      </w:tabs>
      <w:spacing w:line="288" w:lineRule="auto"/>
      <w:ind w:left="624" w:hanging="340"/>
      <w:contextualSpacing w:val="0"/>
    </w:pPr>
    <w:rPr>
      <w:rFonts w:eastAsia="Times New Roman" w:cs="Times New Roman"/>
      <w:bCs/>
      <w:szCs w:val="20"/>
    </w:rPr>
  </w:style>
  <w:style w:type="paragraph" w:styleId="Revize">
    <w:name w:val="Revision"/>
    <w:hidden/>
    <w:uiPriority w:val="99"/>
    <w:semiHidden/>
    <w:rsid w:val="0016607D"/>
    <w:pPr>
      <w:spacing w:line="240" w:lineRule="auto"/>
    </w:pPr>
    <w:rPr>
      <w:rFonts w:eastAsia="Times New Roman" w:cs="Times New Roman"/>
      <w:szCs w:val="24"/>
      <w:lang w:eastAsia="da-DK"/>
    </w:rPr>
  </w:style>
  <w:style w:type="character" w:customStyle="1" w:styleId="bodytext11">
    <w:name w:val="bodytext11"/>
    <w:basedOn w:val="Standardnpsmoodstavce"/>
    <w:rsid w:val="0016607D"/>
    <w:rPr>
      <w:rFonts w:ascii="Trebuchet MS" w:hAnsi="Trebuchet MS" w:hint="default"/>
      <w:sz w:val="20"/>
      <w:szCs w:val="20"/>
    </w:rPr>
  </w:style>
  <w:style w:type="paragraph" w:customStyle="1" w:styleId="UddevallaBulletTabel">
    <w:name w:val="Uddevalla Bullet Tabel"/>
    <w:basedOn w:val="Normln"/>
    <w:rsid w:val="0016607D"/>
    <w:pPr>
      <w:numPr>
        <w:numId w:val="22"/>
      </w:numPr>
      <w:tabs>
        <w:tab w:val="left" w:pos="284"/>
      </w:tabs>
      <w:spacing w:line="288" w:lineRule="auto"/>
    </w:pPr>
    <w:rPr>
      <w:rFonts w:eastAsia="MS Mincho" w:cs="Times New Roman"/>
      <w:szCs w:val="20"/>
    </w:rPr>
  </w:style>
  <w:style w:type="paragraph" w:customStyle="1" w:styleId="StyleHeading1Before160pt">
    <w:name w:val="Style Heading 1 + Before:  160 pt"/>
    <w:basedOn w:val="Nadpis1"/>
    <w:rsid w:val="006A4E23"/>
    <w:pPr>
      <w:keepLines w:val="0"/>
      <w:pageBreakBefore w:val="0"/>
      <w:numPr>
        <w:numId w:val="0"/>
      </w:numPr>
      <w:suppressAutoHyphens w:val="0"/>
      <w:spacing w:before="600" w:after="230"/>
      <w:ind w:hanging="851"/>
      <w:contextualSpacing w:val="0"/>
    </w:pPr>
    <w:rPr>
      <w:rFonts w:eastAsia="Times New Roman" w:cs="Times New Roman"/>
      <w:color w:val="009DE0"/>
      <w:szCs w:val="20"/>
      <w:lang w:eastAsia="da-DK"/>
    </w:rPr>
  </w:style>
  <w:style w:type="paragraph" w:customStyle="1" w:styleId="Klient">
    <w:name w:val="Klient"/>
    <w:basedOn w:val="Normln"/>
    <w:rsid w:val="006A4E23"/>
    <w:pPr>
      <w:tabs>
        <w:tab w:val="left" w:pos="4990"/>
      </w:tabs>
      <w:spacing w:line="600" w:lineRule="atLeast"/>
    </w:pPr>
    <w:rPr>
      <w:rFonts w:eastAsia="Times New Roman" w:cs="Times New Roman"/>
      <w:spacing w:val="60"/>
      <w:sz w:val="60"/>
      <w:szCs w:val="20"/>
    </w:rPr>
  </w:style>
  <w:style w:type="paragraph" w:customStyle="1" w:styleId="Titel">
    <w:name w:val="Titel"/>
    <w:basedOn w:val="Normln"/>
    <w:rsid w:val="006A4E23"/>
    <w:pPr>
      <w:tabs>
        <w:tab w:val="left" w:pos="4990"/>
      </w:tabs>
      <w:spacing w:line="720" w:lineRule="exact"/>
    </w:pPr>
    <w:rPr>
      <w:rFonts w:eastAsia="Times New Roman" w:cs="Times New Roman"/>
      <w:sz w:val="60"/>
      <w:szCs w:val="20"/>
    </w:rPr>
  </w:style>
  <w:style w:type="paragraph" w:customStyle="1" w:styleId="Dato">
    <w:name w:val="Dato"/>
    <w:basedOn w:val="Normln"/>
    <w:rsid w:val="006A4E23"/>
    <w:pPr>
      <w:tabs>
        <w:tab w:val="left" w:pos="4990"/>
      </w:tabs>
      <w:spacing w:line="260" w:lineRule="exact"/>
    </w:pPr>
    <w:rPr>
      <w:rFonts w:eastAsia="Times New Roman" w:cs="Times New Roman"/>
      <w:sz w:val="22"/>
      <w:szCs w:val="20"/>
    </w:rPr>
  </w:style>
  <w:style w:type="paragraph" w:customStyle="1" w:styleId="Footersnr">
    <w:name w:val="Footer snr"/>
    <w:basedOn w:val="Zpat"/>
    <w:rsid w:val="006A4E23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Times New Roman" w:cs="Times New Roman"/>
      <w:szCs w:val="20"/>
    </w:rPr>
  </w:style>
  <w:style w:type="paragraph" w:customStyle="1" w:styleId="FooterRAMBLL">
    <w:name w:val="Footer RAMBØLL"/>
    <w:basedOn w:val="Zpat"/>
    <w:rsid w:val="006A4E23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Times New Roman" w:cs="Times New Roman"/>
      <w:spacing w:val="20"/>
      <w:szCs w:val="20"/>
    </w:rPr>
  </w:style>
  <w:style w:type="paragraph" w:customStyle="1" w:styleId="Indholdsfortegnelse">
    <w:name w:val="Indholdsfortegnelse"/>
    <w:basedOn w:val="Normln"/>
    <w:rsid w:val="006A4E23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</w:rPr>
  </w:style>
  <w:style w:type="paragraph" w:customStyle="1" w:styleId="RamNumber1">
    <w:name w:val="Ram Number 1"/>
    <w:basedOn w:val="Normln"/>
    <w:rsid w:val="006A4E23"/>
    <w:pPr>
      <w:keepNext/>
      <w:numPr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2">
    <w:name w:val="Ram Number 2"/>
    <w:basedOn w:val="Normln"/>
    <w:rsid w:val="006A4E23"/>
    <w:pPr>
      <w:keepNext/>
      <w:numPr>
        <w:ilvl w:val="1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3">
    <w:name w:val="Ram Number 3"/>
    <w:basedOn w:val="Normln"/>
    <w:rsid w:val="006A4E23"/>
    <w:pPr>
      <w:keepNext/>
      <w:numPr>
        <w:ilvl w:val="2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4">
    <w:name w:val="Ram Number 4"/>
    <w:basedOn w:val="Normln"/>
    <w:rsid w:val="006A4E23"/>
    <w:pPr>
      <w:keepNext/>
      <w:numPr>
        <w:ilvl w:val="3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5">
    <w:name w:val="Ram Number 5"/>
    <w:basedOn w:val="Normln"/>
    <w:rsid w:val="006A4E23"/>
    <w:pPr>
      <w:keepNext/>
      <w:numPr>
        <w:ilvl w:val="4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6">
    <w:name w:val="Ram Number 6"/>
    <w:basedOn w:val="Normln"/>
    <w:rsid w:val="006A4E23"/>
    <w:pPr>
      <w:numPr>
        <w:ilvl w:val="5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7">
    <w:name w:val="Ram Number 7"/>
    <w:basedOn w:val="Normln"/>
    <w:rsid w:val="006A4E23"/>
    <w:pPr>
      <w:numPr>
        <w:ilvl w:val="6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8">
    <w:name w:val="Ram Number 8"/>
    <w:basedOn w:val="Normln"/>
    <w:rsid w:val="006A4E23"/>
    <w:pPr>
      <w:numPr>
        <w:ilvl w:val="7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9">
    <w:name w:val="Ram Number 9"/>
    <w:basedOn w:val="Normln"/>
    <w:rsid w:val="006A4E23"/>
    <w:pPr>
      <w:numPr>
        <w:ilvl w:val="8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Undertitel">
    <w:name w:val="Undertitel"/>
    <w:basedOn w:val="Normln"/>
    <w:rsid w:val="006A4E23"/>
    <w:pPr>
      <w:spacing w:line="260" w:lineRule="exact"/>
    </w:pPr>
    <w:rPr>
      <w:rFonts w:eastAsia="Times New Roman" w:cs="Times New Roman"/>
      <w:sz w:val="22"/>
      <w:szCs w:val="20"/>
    </w:rPr>
  </w:style>
  <w:style w:type="paragraph" w:customStyle="1" w:styleId="Klientoverskrift">
    <w:name w:val="Klient overskrift"/>
    <w:basedOn w:val="Normln"/>
    <w:next w:val="Titel"/>
    <w:rsid w:val="006A4E23"/>
    <w:pPr>
      <w:spacing w:line="288" w:lineRule="auto"/>
    </w:pPr>
    <w:rPr>
      <w:rFonts w:eastAsia="Times New Roman" w:cs="Times New Roman"/>
      <w:sz w:val="22"/>
      <w:szCs w:val="20"/>
    </w:rPr>
  </w:style>
  <w:style w:type="paragraph" w:customStyle="1" w:styleId="CoverKlient">
    <w:name w:val="CoverKlient"/>
    <w:basedOn w:val="Normln"/>
    <w:rsid w:val="006A4E23"/>
    <w:pPr>
      <w:spacing w:before="397" w:line="288" w:lineRule="auto"/>
      <w:contextualSpacing/>
      <w:jc w:val="right"/>
    </w:pPr>
    <w:rPr>
      <w:rFonts w:eastAsia="Times New Roman" w:cs="Times New Roman"/>
      <w:sz w:val="24"/>
      <w:szCs w:val="20"/>
    </w:rPr>
  </w:style>
  <w:style w:type="paragraph" w:customStyle="1" w:styleId="CoverTitel">
    <w:name w:val="CoverTitel"/>
    <w:basedOn w:val="Normln"/>
    <w:rsid w:val="006A4E23"/>
    <w:pPr>
      <w:spacing w:line="240" w:lineRule="auto"/>
      <w:jc w:val="right"/>
    </w:pPr>
    <w:rPr>
      <w:rFonts w:eastAsia="Times New Roman" w:cs="Times New Roman"/>
      <w:sz w:val="60"/>
      <w:szCs w:val="20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6A4E23"/>
    <w:pPr>
      <w:spacing w:afterLines="100" w:line="288" w:lineRule="auto"/>
      <w:ind w:left="284"/>
    </w:pPr>
    <w:rPr>
      <w:rFonts w:eastAsia="Times New Roman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6A4E23"/>
    <w:rPr>
      <w:rFonts w:eastAsia="Times New Roman" w:cs="Times New Roman"/>
      <w:szCs w:val="20"/>
      <w:u w:val="single"/>
      <w:lang w:val="cs-CZ"/>
    </w:rPr>
  </w:style>
  <w:style w:type="paragraph" w:customStyle="1" w:styleId="StyleHeading1Before2lineAfter1line">
    <w:name w:val="Style Heading 1 + Before:  2 line After:  1 line"/>
    <w:basedOn w:val="Nadpis1"/>
    <w:rsid w:val="006A4E23"/>
    <w:pPr>
      <w:keepLines w:val="0"/>
      <w:pageBreakBefore w:val="0"/>
      <w:numPr>
        <w:numId w:val="0"/>
      </w:numPr>
      <w:tabs>
        <w:tab w:val="left" w:pos="284"/>
        <w:tab w:val="num" w:pos="1709"/>
      </w:tabs>
      <w:suppressAutoHyphens w:val="0"/>
      <w:spacing w:beforeLines="200" w:afterLines="100" w:after="230" w:line="260" w:lineRule="atLeast"/>
      <w:ind w:left="1703" w:hanging="851"/>
      <w:contextualSpacing w:val="0"/>
    </w:pPr>
    <w:rPr>
      <w:rFonts w:eastAsia="Times New Roman" w:cs="Times New Roman"/>
      <w:caps w:val="0"/>
      <w:color w:val="auto"/>
      <w:spacing w:val="4"/>
      <w:kern w:val="28"/>
      <w:sz w:val="22"/>
      <w:szCs w:val="20"/>
    </w:rPr>
  </w:style>
  <w:style w:type="paragraph" w:customStyle="1" w:styleId="Uddevalla-Overskriftbulletlist">
    <w:name w:val="Uddevalla - Overskrift bullet list"/>
    <w:basedOn w:val="Zkladntext"/>
    <w:rsid w:val="006A4E23"/>
    <w:pPr>
      <w:spacing w:after="0" w:line="288" w:lineRule="auto"/>
      <w:ind w:left="568" w:hanging="284"/>
    </w:pPr>
    <w:rPr>
      <w:rFonts w:eastAsia="Times New Roman" w:cs="Times New Roman"/>
      <w:szCs w:val="20"/>
    </w:rPr>
  </w:style>
  <w:style w:type="paragraph" w:customStyle="1" w:styleId="paragraph">
    <w:name w:val="paragraph"/>
    <w:basedOn w:val="Normln"/>
    <w:rsid w:val="00DA3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A3998"/>
  </w:style>
  <w:style w:type="character" w:customStyle="1" w:styleId="eop">
    <w:name w:val="eop"/>
    <w:basedOn w:val="Standardnpsmoodstavce"/>
    <w:rsid w:val="00DA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glossaryDocument" Target="glossary/document.xml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  <w:bookmarkStart w:id="0" w:name="LAN_FrontpageTitle_1"/>
        <w:bookmarkStart w:id="1" w:name="LAN_FrontpageSubtitle_1"/>
        <w:bookmarkEnd w:id="0"/>
        <w:bookmarkEnd w:id="1"/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177B3643EA4379B71E13621F32E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E588B-0C79-4DEC-AE29-7C4926CE036A}"/>
      </w:docPartPr>
      <w:docPartBody>
        <w:p w:rsidR="000A1C6A" w:rsidRDefault="009D4DF0" w:rsidP="009D4DF0">
          <w:pPr>
            <w:pStyle w:val="A6177B3643EA4379B71E13621F32ECD4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C4741F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49DBBBA836814782891CFD788D98D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E3A3-7A78-446F-93EE-ED09C7BD3D5B}"/>
      </w:docPartPr>
      <w:docPartBody>
        <w:p w:rsidR="005B0965" w:rsidRDefault="00BF5B13" w:rsidP="00BF5B13">
          <w:pPr>
            <w:pStyle w:val="49DBBBA836814782891CFD788D98DB5A"/>
          </w:pPr>
          <w:r w:rsidRPr="00E77BAE">
            <w:rPr>
              <w:rStyle w:val="Zstupntext"/>
            </w:rPr>
            <w:t>[Title]</w:t>
          </w:r>
        </w:p>
        <w:bookmarkStart w:id="3" w:name="LAN_FrontpageTitle_1"/>
        <w:bookmarkStart w:id="4" w:name="LAN_FrontpageSubtitle_1"/>
        <w:bookmarkEnd w:id="3"/>
        <w:bookmarkEnd w:id="4"/>
      </w:docPartBody>
    </w:docPart>
    <w:docPart>
      <w:docPartPr>
        <w:name w:val="AF9D43B99C3647B0B08205F94F36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2DE9F-FD99-425F-8663-2050919B8220}"/>
      </w:docPartPr>
      <w:docPartBody>
        <w:p w:rsidR="002E2D8A" w:rsidRDefault="00E33F1B" w:rsidP="00E33F1B">
          <w:pPr>
            <w:pStyle w:val="AF9D43B99C3647B0B08205F94F36E38B"/>
          </w:pPr>
          <w:r>
            <w:t>[Text]</w:t>
          </w:r>
        </w:p>
      </w:docPartBody>
    </w:docPart>
    <w:docPart>
      <w:docPartPr>
        <w:name w:val="C0EA5FF2EEDF4C0ABD493E7AD9E6C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364EC0-DC08-45E3-8AB0-874FD3D6C318}"/>
      </w:docPartPr>
      <w:docPartBody>
        <w:p w:rsidR="002E2D8A" w:rsidRDefault="00E33F1B" w:rsidP="00E33F1B">
          <w:pPr>
            <w:pStyle w:val="C0EA5FF2EEDF4C0ABD493E7AD9E6C7CE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4BB92D9CA446C090BB53B99BF88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DC892-B74A-44D1-8CD9-42EA859B603E}"/>
      </w:docPartPr>
      <w:docPartBody>
        <w:p w:rsidR="002E2D8A" w:rsidRDefault="00E33F1B" w:rsidP="00E33F1B">
          <w:pPr>
            <w:pStyle w:val="A64BB92D9CA446C090BB53B99BF88B30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4BB6BFFFE9DC4A91B48E902216B2EA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18936-9830-422E-9D24-21B050556557}"/>
      </w:docPartPr>
      <w:docPartBody>
        <w:p w:rsidR="002E2D8A" w:rsidRDefault="00E33F1B" w:rsidP="00E33F1B">
          <w:pPr>
            <w:pStyle w:val="4BB6BFFFE9DC4A91B48E902216B2EAF2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3CEF80BFE42C4C6D910DE0FB2C51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EE474-B347-4E8D-8A54-3BF6B0238156}"/>
      </w:docPartPr>
      <w:docPartBody>
        <w:p w:rsidR="002E2D8A" w:rsidRDefault="00E33F1B" w:rsidP="00E33F1B">
          <w:pPr>
            <w:pStyle w:val="3CEF80BFE42C4C6D910DE0FB2C51BD7B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E8C14A2D5850413F821D953A7F5D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09452-DC0E-40D6-9D36-8AF6D27DD077}"/>
      </w:docPartPr>
      <w:docPartBody>
        <w:p w:rsidR="002E2D8A" w:rsidRDefault="00E33F1B" w:rsidP="00E33F1B">
          <w:pPr>
            <w:pStyle w:val="E8C14A2D5850413F821D953A7F5D1859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1266A"/>
    <w:rsid w:val="00033729"/>
    <w:rsid w:val="0004512F"/>
    <w:rsid w:val="0004748F"/>
    <w:rsid w:val="00051434"/>
    <w:rsid w:val="000832C9"/>
    <w:rsid w:val="00084418"/>
    <w:rsid w:val="000860DB"/>
    <w:rsid w:val="00090A11"/>
    <w:rsid w:val="000A1C6A"/>
    <w:rsid w:val="000A46DE"/>
    <w:rsid w:val="000B30D7"/>
    <w:rsid w:val="000B63C0"/>
    <w:rsid w:val="000B70E0"/>
    <w:rsid w:val="000B7A99"/>
    <w:rsid w:val="000D3ECB"/>
    <w:rsid w:val="000F6008"/>
    <w:rsid w:val="0010399C"/>
    <w:rsid w:val="00105832"/>
    <w:rsid w:val="001251A4"/>
    <w:rsid w:val="00130342"/>
    <w:rsid w:val="001314C3"/>
    <w:rsid w:val="001357F5"/>
    <w:rsid w:val="001475AC"/>
    <w:rsid w:val="00151920"/>
    <w:rsid w:val="00152AD1"/>
    <w:rsid w:val="00160702"/>
    <w:rsid w:val="00181E49"/>
    <w:rsid w:val="001A28FC"/>
    <w:rsid w:val="001B4406"/>
    <w:rsid w:val="001B7112"/>
    <w:rsid w:val="001C14B1"/>
    <w:rsid w:val="001D0E3D"/>
    <w:rsid w:val="001D4FFA"/>
    <w:rsid w:val="001E1F33"/>
    <w:rsid w:val="001F616F"/>
    <w:rsid w:val="001F7ED6"/>
    <w:rsid w:val="00202BB1"/>
    <w:rsid w:val="0022014C"/>
    <w:rsid w:val="002352E1"/>
    <w:rsid w:val="0026299E"/>
    <w:rsid w:val="00264072"/>
    <w:rsid w:val="002754B1"/>
    <w:rsid w:val="00284F8B"/>
    <w:rsid w:val="002876A6"/>
    <w:rsid w:val="002928A4"/>
    <w:rsid w:val="002A2ACB"/>
    <w:rsid w:val="002B54BF"/>
    <w:rsid w:val="002C0FA7"/>
    <w:rsid w:val="002C5576"/>
    <w:rsid w:val="002C6C0A"/>
    <w:rsid w:val="002E2D8A"/>
    <w:rsid w:val="002F0E1A"/>
    <w:rsid w:val="003021D4"/>
    <w:rsid w:val="0030226D"/>
    <w:rsid w:val="003024C5"/>
    <w:rsid w:val="0032261C"/>
    <w:rsid w:val="00322EA5"/>
    <w:rsid w:val="00331526"/>
    <w:rsid w:val="00332892"/>
    <w:rsid w:val="00347F57"/>
    <w:rsid w:val="00351EA0"/>
    <w:rsid w:val="00354E27"/>
    <w:rsid w:val="00385DA5"/>
    <w:rsid w:val="003A1D8D"/>
    <w:rsid w:val="003A2128"/>
    <w:rsid w:val="003B18CA"/>
    <w:rsid w:val="003D569B"/>
    <w:rsid w:val="003D5799"/>
    <w:rsid w:val="003D6656"/>
    <w:rsid w:val="003D7B2D"/>
    <w:rsid w:val="003E148B"/>
    <w:rsid w:val="003E2BEC"/>
    <w:rsid w:val="003E4877"/>
    <w:rsid w:val="003F67DD"/>
    <w:rsid w:val="004033B3"/>
    <w:rsid w:val="004126F3"/>
    <w:rsid w:val="00417509"/>
    <w:rsid w:val="00436AF2"/>
    <w:rsid w:val="00457155"/>
    <w:rsid w:val="00474879"/>
    <w:rsid w:val="004762B9"/>
    <w:rsid w:val="0048517D"/>
    <w:rsid w:val="00486183"/>
    <w:rsid w:val="0049321D"/>
    <w:rsid w:val="004A0973"/>
    <w:rsid w:val="004B46E5"/>
    <w:rsid w:val="004C0719"/>
    <w:rsid w:val="004D4B0D"/>
    <w:rsid w:val="004F3221"/>
    <w:rsid w:val="004F54ED"/>
    <w:rsid w:val="004F5ECA"/>
    <w:rsid w:val="0050307C"/>
    <w:rsid w:val="00522D72"/>
    <w:rsid w:val="00525B32"/>
    <w:rsid w:val="00525C72"/>
    <w:rsid w:val="005265A3"/>
    <w:rsid w:val="00542A1A"/>
    <w:rsid w:val="00570F7E"/>
    <w:rsid w:val="005733DD"/>
    <w:rsid w:val="00582D66"/>
    <w:rsid w:val="005A4483"/>
    <w:rsid w:val="005B0965"/>
    <w:rsid w:val="005B2BA6"/>
    <w:rsid w:val="005B41A1"/>
    <w:rsid w:val="005B70A7"/>
    <w:rsid w:val="005C077A"/>
    <w:rsid w:val="005C6A6A"/>
    <w:rsid w:val="005C78C9"/>
    <w:rsid w:val="005E103C"/>
    <w:rsid w:val="005E5059"/>
    <w:rsid w:val="005F65BC"/>
    <w:rsid w:val="00604444"/>
    <w:rsid w:val="00615DA8"/>
    <w:rsid w:val="0062082F"/>
    <w:rsid w:val="006616EE"/>
    <w:rsid w:val="00662383"/>
    <w:rsid w:val="00665E1C"/>
    <w:rsid w:val="00671D66"/>
    <w:rsid w:val="006762F6"/>
    <w:rsid w:val="0069665A"/>
    <w:rsid w:val="006A1019"/>
    <w:rsid w:val="006C0241"/>
    <w:rsid w:val="006D1B35"/>
    <w:rsid w:val="006D5807"/>
    <w:rsid w:val="006E78F9"/>
    <w:rsid w:val="007037AC"/>
    <w:rsid w:val="0070405D"/>
    <w:rsid w:val="007122C6"/>
    <w:rsid w:val="007142AF"/>
    <w:rsid w:val="007304C7"/>
    <w:rsid w:val="00736E0A"/>
    <w:rsid w:val="00741040"/>
    <w:rsid w:val="00752C48"/>
    <w:rsid w:val="00763E0B"/>
    <w:rsid w:val="00763E9D"/>
    <w:rsid w:val="00764A1F"/>
    <w:rsid w:val="00767AC4"/>
    <w:rsid w:val="00770CFB"/>
    <w:rsid w:val="007818CB"/>
    <w:rsid w:val="0079784C"/>
    <w:rsid w:val="007A382E"/>
    <w:rsid w:val="007C462F"/>
    <w:rsid w:val="007D2834"/>
    <w:rsid w:val="007E1A8C"/>
    <w:rsid w:val="007E3CC3"/>
    <w:rsid w:val="007E4ADC"/>
    <w:rsid w:val="007F0B53"/>
    <w:rsid w:val="0080614B"/>
    <w:rsid w:val="00806B67"/>
    <w:rsid w:val="00827C33"/>
    <w:rsid w:val="00843C6B"/>
    <w:rsid w:val="00851C9F"/>
    <w:rsid w:val="008667D2"/>
    <w:rsid w:val="00875392"/>
    <w:rsid w:val="00885AAF"/>
    <w:rsid w:val="00886613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4BCD"/>
    <w:rsid w:val="009262F0"/>
    <w:rsid w:val="00932739"/>
    <w:rsid w:val="00942589"/>
    <w:rsid w:val="009842FA"/>
    <w:rsid w:val="009C1D79"/>
    <w:rsid w:val="009C2829"/>
    <w:rsid w:val="009D2593"/>
    <w:rsid w:val="009D4DF0"/>
    <w:rsid w:val="00A03E41"/>
    <w:rsid w:val="00A05D1B"/>
    <w:rsid w:val="00A1205A"/>
    <w:rsid w:val="00A41205"/>
    <w:rsid w:val="00A44435"/>
    <w:rsid w:val="00A53F43"/>
    <w:rsid w:val="00A5633B"/>
    <w:rsid w:val="00A6778B"/>
    <w:rsid w:val="00A77822"/>
    <w:rsid w:val="00A77E2F"/>
    <w:rsid w:val="00A93016"/>
    <w:rsid w:val="00AB29B5"/>
    <w:rsid w:val="00AB4096"/>
    <w:rsid w:val="00AB617A"/>
    <w:rsid w:val="00AE5255"/>
    <w:rsid w:val="00B026E0"/>
    <w:rsid w:val="00B075BD"/>
    <w:rsid w:val="00B104A1"/>
    <w:rsid w:val="00B2724E"/>
    <w:rsid w:val="00B326B4"/>
    <w:rsid w:val="00B41BCB"/>
    <w:rsid w:val="00B52497"/>
    <w:rsid w:val="00B52B22"/>
    <w:rsid w:val="00B57131"/>
    <w:rsid w:val="00B6600B"/>
    <w:rsid w:val="00B77E4A"/>
    <w:rsid w:val="00B83D3A"/>
    <w:rsid w:val="00B9501D"/>
    <w:rsid w:val="00B9727F"/>
    <w:rsid w:val="00BA575C"/>
    <w:rsid w:val="00BD55CF"/>
    <w:rsid w:val="00BE5563"/>
    <w:rsid w:val="00BF493C"/>
    <w:rsid w:val="00BF5B13"/>
    <w:rsid w:val="00C00795"/>
    <w:rsid w:val="00C15C08"/>
    <w:rsid w:val="00C2023C"/>
    <w:rsid w:val="00C21006"/>
    <w:rsid w:val="00C37863"/>
    <w:rsid w:val="00C436EB"/>
    <w:rsid w:val="00C4741F"/>
    <w:rsid w:val="00C5083D"/>
    <w:rsid w:val="00C52C54"/>
    <w:rsid w:val="00C550CB"/>
    <w:rsid w:val="00C63DCD"/>
    <w:rsid w:val="00C746E8"/>
    <w:rsid w:val="00C95E4F"/>
    <w:rsid w:val="00CA235A"/>
    <w:rsid w:val="00CB1058"/>
    <w:rsid w:val="00CB31F2"/>
    <w:rsid w:val="00CB4E06"/>
    <w:rsid w:val="00CB790E"/>
    <w:rsid w:val="00CB7EDE"/>
    <w:rsid w:val="00CF0E3A"/>
    <w:rsid w:val="00D03C77"/>
    <w:rsid w:val="00D04EB0"/>
    <w:rsid w:val="00D13B76"/>
    <w:rsid w:val="00D5529D"/>
    <w:rsid w:val="00D56FE3"/>
    <w:rsid w:val="00D83324"/>
    <w:rsid w:val="00DB69AE"/>
    <w:rsid w:val="00DC04F2"/>
    <w:rsid w:val="00DF0BB9"/>
    <w:rsid w:val="00E01A8D"/>
    <w:rsid w:val="00E07C56"/>
    <w:rsid w:val="00E17F1F"/>
    <w:rsid w:val="00E27740"/>
    <w:rsid w:val="00E33F1B"/>
    <w:rsid w:val="00E46C8E"/>
    <w:rsid w:val="00E827EE"/>
    <w:rsid w:val="00E85236"/>
    <w:rsid w:val="00E90B41"/>
    <w:rsid w:val="00E96054"/>
    <w:rsid w:val="00EB782D"/>
    <w:rsid w:val="00EC77C3"/>
    <w:rsid w:val="00EE063F"/>
    <w:rsid w:val="00EE153C"/>
    <w:rsid w:val="00EF5CCB"/>
    <w:rsid w:val="00EF7A00"/>
    <w:rsid w:val="00F00B38"/>
    <w:rsid w:val="00F03949"/>
    <w:rsid w:val="00F149BD"/>
    <w:rsid w:val="00F24AB4"/>
    <w:rsid w:val="00F3401C"/>
    <w:rsid w:val="00F3496C"/>
    <w:rsid w:val="00F3610D"/>
    <w:rsid w:val="00F3757E"/>
    <w:rsid w:val="00F41C1A"/>
    <w:rsid w:val="00F500EF"/>
    <w:rsid w:val="00F569BD"/>
    <w:rsid w:val="00F63AED"/>
    <w:rsid w:val="00F6499B"/>
    <w:rsid w:val="00F74B3B"/>
    <w:rsid w:val="00F863C8"/>
    <w:rsid w:val="00FA5660"/>
    <w:rsid w:val="00FB03BB"/>
    <w:rsid w:val="00FC0C06"/>
    <w:rsid w:val="00FE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3F1B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49DBBBA836814782891CFD788D98DB5A">
    <w:name w:val="49DBBBA836814782891CFD788D98DB5A"/>
    <w:rsid w:val="00BF5B13"/>
  </w:style>
  <w:style w:type="paragraph" w:customStyle="1" w:styleId="AF9D43B99C3647B0B08205F94F36E38B">
    <w:name w:val="AF9D43B99C3647B0B08205F94F36E38B"/>
    <w:rsid w:val="00E33F1B"/>
    <w:rPr>
      <w:lang w:val="cs-CZ" w:eastAsia="cs-CZ"/>
    </w:rPr>
  </w:style>
  <w:style w:type="paragraph" w:customStyle="1" w:styleId="C0EA5FF2EEDF4C0ABD493E7AD9E6C7CE">
    <w:name w:val="C0EA5FF2EEDF4C0ABD493E7AD9E6C7CE"/>
    <w:rsid w:val="00E33F1B"/>
    <w:rPr>
      <w:lang w:val="cs-CZ" w:eastAsia="cs-CZ"/>
    </w:rPr>
  </w:style>
  <w:style w:type="paragraph" w:customStyle="1" w:styleId="A64BB92D9CA446C090BB53B99BF88B30">
    <w:name w:val="A64BB92D9CA446C090BB53B99BF88B30"/>
    <w:rsid w:val="00E33F1B"/>
    <w:rPr>
      <w:lang w:val="cs-CZ" w:eastAsia="cs-CZ"/>
    </w:rPr>
  </w:style>
  <w:style w:type="paragraph" w:customStyle="1" w:styleId="4BB6BFFFE9DC4A91B48E902216B2EAF2">
    <w:name w:val="4BB6BFFFE9DC4A91B48E902216B2EAF2"/>
    <w:rsid w:val="00E33F1B"/>
    <w:rPr>
      <w:lang w:val="cs-CZ" w:eastAsia="cs-CZ"/>
    </w:rPr>
  </w:style>
  <w:style w:type="paragraph" w:customStyle="1" w:styleId="3CEF80BFE42C4C6D910DE0FB2C51BD7B">
    <w:name w:val="3CEF80BFE42C4C6D910DE0FB2C51BD7B"/>
    <w:rsid w:val="00E33F1B"/>
    <w:rPr>
      <w:lang w:val="cs-CZ" w:eastAsia="cs-CZ"/>
    </w:rPr>
  </w:style>
  <w:style w:type="paragraph" w:customStyle="1" w:styleId="E8C14A2D5850413F821D953A7F5D1859">
    <w:name w:val="E8C14A2D5850413F821D953A7F5D1859"/>
    <w:rsid w:val="00E33F1B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66BC-7BC6-4416-9827-44DA602F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76</Pages>
  <Words>12770</Words>
  <Characters>75345</Characters>
  <Application>Microsoft Office Word</Application>
  <DocSecurity>0</DocSecurity>
  <Lines>627</Lines>
  <Paragraphs>175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0.g</vt:lpstr>
      <vt:lpstr>Part 0.C</vt:lpstr>
    </vt:vector>
  </TitlesOfParts>
  <Company/>
  <LinksUpToDate>false</LinksUpToDate>
  <CharactersWithSpaces>87940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0.g</dc:title>
  <dc:subject>Formuláře pro technické údaje</dc:subject>
  <dc:creator>Charlotte Boesen</dc:creator>
  <cp:lastModifiedBy>Pavel Slezák</cp:lastModifiedBy>
  <cp:revision>9</cp:revision>
  <cp:lastPrinted>2024-06-11T12:01:00Z</cp:lastPrinted>
  <dcterms:created xsi:type="dcterms:W3CDTF">2024-06-07T13:12:00Z</dcterms:created>
  <dcterms:modified xsi:type="dcterms:W3CDTF">2025-03-12T01:48:00Z</dcterms:modified>
  <cp:category>Zadávací dokumentace – Část 0 – Zadávací dokumentace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2020-05-15</vt:lpwstr>
  </property>
  <property fmtid="{D5CDD505-2E9C-101B-9397-08002B2CF9AE}" pid="7" name="Ram_Document_DocID">
    <vt:lpwstr>1287883-28</vt:lpwstr>
  </property>
  <property fmtid="{D5CDD505-2E9C-101B-9397-08002B2CF9AE}" pid="8" name="Ram_Document_Version">
    <vt:lpwstr>4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SAKOBR2-421-004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